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62756" w14:textId="77777777" w:rsidR="006013EE" w:rsidRPr="009044F1"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FF012CB" w14:textId="77777777" w:rsidR="006013EE" w:rsidRPr="00BA7128"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 КОТИРОВОК</w:t>
      </w:r>
      <w:r>
        <w:rPr>
          <w:rStyle w:val="FootnoteReference"/>
          <w:rFonts w:ascii="GHEA Grapalat" w:hAnsi="GHEA Grapalat"/>
          <w:i w:val="0"/>
          <w:sz w:val="24"/>
          <w:szCs w:val="24"/>
        </w:rPr>
        <w:footnoteReference w:customMarkFollows="1" w:id="1"/>
        <w:t>*</w:t>
      </w:r>
    </w:p>
    <w:p w14:paraId="780DCC96" w14:textId="0023CA90" w:rsidR="006013EE"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1F5C2F">
        <w:rPr>
          <w:rFonts w:ascii="GHEA Grapalat" w:hAnsi="GHEA Grapalat"/>
          <w:i w:val="0"/>
          <w:sz w:val="24"/>
          <w:szCs w:val="24"/>
        </w:rPr>
        <w:t>от "</w:t>
      </w:r>
      <w:r w:rsidR="00C14573">
        <w:rPr>
          <w:rFonts w:ascii="GHEA Grapalat" w:hAnsi="GHEA Grapalat"/>
          <w:i w:val="0"/>
          <w:sz w:val="24"/>
          <w:szCs w:val="24"/>
          <w:lang w:val="hy-AM"/>
        </w:rPr>
        <w:t>1</w:t>
      </w:r>
      <w:r w:rsidR="003D2EC8">
        <w:rPr>
          <w:rFonts w:ascii="GHEA Grapalat" w:hAnsi="GHEA Grapalat"/>
          <w:i w:val="0"/>
          <w:sz w:val="24"/>
          <w:szCs w:val="24"/>
          <w:lang w:val="hy-AM"/>
        </w:rPr>
        <w:t>6</w:t>
      </w:r>
      <w:r w:rsidRPr="001F5C2F">
        <w:rPr>
          <w:rFonts w:ascii="GHEA Grapalat" w:hAnsi="GHEA Grapalat"/>
          <w:i w:val="0"/>
          <w:sz w:val="24"/>
          <w:szCs w:val="24"/>
        </w:rPr>
        <w:t>" "</w:t>
      </w:r>
      <w:r w:rsidR="00C14573">
        <w:rPr>
          <w:rFonts w:ascii="GHEA Grapalat" w:hAnsi="GHEA Grapalat"/>
          <w:i w:val="0"/>
          <w:sz w:val="24"/>
          <w:szCs w:val="24"/>
          <w:lang w:val="hy-AM"/>
        </w:rPr>
        <w:t>0</w:t>
      </w:r>
      <w:r w:rsidR="003D2EC8">
        <w:rPr>
          <w:rFonts w:ascii="GHEA Grapalat" w:hAnsi="GHEA Grapalat"/>
          <w:i w:val="0"/>
          <w:sz w:val="24"/>
          <w:szCs w:val="24"/>
          <w:lang w:val="hy-AM"/>
        </w:rPr>
        <w:t>2</w:t>
      </w:r>
      <w:r>
        <w:rPr>
          <w:rFonts w:ascii="GHEA Grapalat" w:hAnsi="GHEA Grapalat"/>
          <w:i w:val="0"/>
          <w:sz w:val="24"/>
          <w:szCs w:val="24"/>
        </w:rPr>
        <w:t xml:space="preserve">" </w:t>
      </w:r>
      <w:r w:rsidR="00C14573">
        <w:rPr>
          <w:rFonts w:ascii="GHEA Grapalat" w:hAnsi="GHEA Grapalat"/>
          <w:i w:val="0"/>
          <w:sz w:val="24"/>
          <w:szCs w:val="24"/>
        </w:rPr>
        <w:t>2026</w:t>
      </w:r>
      <w:r w:rsidRPr="005E636B">
        <w:rPr>
          <w:rFonts w:ascii="GHEA Grapalat" w:hAnsi="GHEA Grapalat"/>
          <w:i w:val="0"/>
          <w:sz w:val="24"/>
          <w:szCs w:val="24"/>
        </w:rPr>
        <w:t xml:space="preserve"> года</w:t>
      </w:r>
      <w:r w:rsidRPr="009044F1">
        <w:rPr>
          <w:rFonts w:ascii="GHEA Grapalat" w:hAnsi="GHEA Grapalat"/>
          <w:i w:val="0"/>
          <w:sz w:val="24"/>
          <w:szCs w:val="24"/>
        </w:rPr>
        <w:t xml:space="preserve"> "</w:t>
      </w:r>
      <w:r w:rsidRPr="00AA08E7">
        <w:rPr>
          <w:rFonts w:ascii="GHEA Grapalat" w:hAnsi="GHEA Grapalat"/>
          <w:i w:val="0"/>
          <w:sz w:val="24"/>
          <w:szCs w:val="24"/>
        </w:rPr>
        <w:t>2</w:t>
      </w:r>
      <w:r w:rsidRPr="009044F1">
        <w:rPr>
          <w:rFonts w:ascii="GHEA Grapalat" w:hAnsi="GHEA Grapalat"/>
          <w:i w:val="0"/>
          <w:sz w:val="24"/>
          <w:szCs w:val="24"/>
        </w:rPr>
        <w:t xml:space="preserve">" </w:t>
      </w:r>
    </w:p>
    <w:p w14:paraId="446E8456" w14:textId="1FD6FB82" w:rsidR="006013EE" w:rsidRDefault="006013EE" w:rsidP="006013EE">
      <w:pPr>
        <w:pStyle w:val="BodyTextIndent"/>
        <w:widowControl w:val="0"/>
        <w:spacing w:after="160" w:line="240" w:lineRule="auto"/>
        <w:ind w:firstLine="0"/>
        <w:jc w:val="center"/>
        <w:rPr>
          <w:rFonts w:ascii="GHEA Grapalat" w:hAnsi="GHEA Grapalat"/>
          <w:b/>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C14573">
        <w:rPr>
          <w:rFonts w:ascii="GHEA Grapalat" w:hAnsi="GHEA Grapalat"/>
          <w:b/>
          <w:i w:val="0"/>
          <w:sz w:val="24"/>
          <w:szCs w:val="24"/>
        </w:rPr>
        <w:t>EQ-GHKhAshDzB-</w:t>
      </w:r>
      <w:r w:rsidR="00741DF0">
        <w:rPr>
          <w:rFonts w:ascii="GHEA Grapalat" w:hAnsi="GHEA Grapalat"/>
          <w:b/>
          <w:i w:val="0"/>
          <w:sz w:val="24"/>
          <w:szCs w:val="24"/>
        </w:rPr>
        <w:t>26/15</w:t>
      </w:r>
    </w:p>
    <w:p w14:paraId="155AB12A" w14:textId="77777777" w:rsidR="006013EE" w:rsidRPr="005D3E4C" w:rsidRDefault="006013EE" w:rsidP="006013EE">
      <w:pPr>
        <w:pStyle w:val="BodyTextIndent"/>
        <w:widowControl w:val="0"/>
        <w:spacing w:line="240" w:lineRule="auto"/>
        <w:ind w:firstLine="630"/>
        <w:jc w:val="left"/>
        <w:rPr>
          <w:rFonts w:ascii="GHEA Grapalat" w:hAnsi="GHEA Grapalat"/>
          <w:i w:val="0"/>
          <w:sz w:val="16"/>
          <w:szCs w:val="16"/>
        </w:rPr>
      </w:pPr>
      <w:r w:rsidRPr="005D3E4C">
        <w:rPr>
          <w:rFonts w:ascii="GHEA Grapalat" w:hAnsi="GHEA Grapalat"/>
          <w:i w:val="0"/>
          <w:sz w:val="24"/>
          <w:szCs w:val="24"/>
        </w:rPr>
        <w:t>Заказчик мерия г. Еревана на</w:t>
      </w:r>
      <w:r>
        <w:rPr>
          <w:rFonts w:ascii="GHEA Grapalat" w:hAnsi="GHEA Grapalat"/>
          <w:i w:val="0"/>
          <w:sz w:val="24"/>
          <w:szCs w:val="24"/>
        </w:rPr>
        <w:t>ходящийся по адресу: г. Ереван,</w:t>
      </w:r>
      <w:r w:rsidRPr="005D3E4C">
        <w:rPr>
          <w:rFonts w:ascii="GHEA Grapalat" w:hAnsi="GHEA Grapalat"/>
          <w:i w:val="0"/>
          <w:sz w:val="24"/>
          <w:szCs w:val="24"/>
        </w:rPr>
        <w:t>Аргишти 1,</w:t>
      </w:r>
    </w:p>
    <w:p w14:paraId="534B4F2E" w14:textId="77777777" w:rsidR="006013EE" w:rsidRPr="005D3E4C" w:rsidRDefault="006013EE" w:rsidP="006013EE">
      <w:pPr>
        <w:pStyle w:val="BodyTextIndent"/>
        <w:widowControl w:val="0"/>
        <w:spacing w:line="240" w:lineRule="auto"/>
        <w:ind w:firstLine="630"/>
        <w:rPr>
          <w:rFonts w:ascii="GHEA Grapalat" w:hAnsi="GHEA Grapalat"/>
          <w:i w:val="0"/>
          <w:sz w:val="24"/>
          <w:szCs w:val="24"/>
        </w:rPr>
      </w:pPr>
      <w:r w:rsidRPr="005D3E4C">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5D3E4C">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5D3E4C">
        <w:rPr>
          <w:rFonts w:ascii="GHEA Grapalat" w:hAnsi="GHEA Grapalat"/>
          <w:i w:val="0"/>
          <w:sz w:val="24"/>
          <w:szCs w:val="24"/>
        </w:rPr>
        <w:t>www.armeps.am</w:t>
      </w:r>
      <w:r>
        <w:rPr>
          <w:rFonts w:ascii="GHEA Grapalat" w:hAnsi="GHEA Grapalat"/>
          <w:i w:val="0"/>
          <w:sz w:val="24"/>
          <w:szCs w:val="24"/>
        </w:rPr>
        <w:fldChar w:fldCharType="end"/>
      </w:r>
      <w:r w:rsidRPr="005D3E4C">
        <w:rPr>
          <w:rFonts w:ascii="GHEA Grapalat" w:hAnsi="GHEA Grapalat"/>
          <w:i w:val="0"/>
          <w:sz w:val="24"/>
          <w:szCs w:val="24"/>
        </w:rPr>
        <w:t>).</w:t>
      </w:r>
    </w:p>
    <w:p w14:paraId="0B297706" w14:textId="7E843173" w:rsidR="006013EE" w:rsidRPr="00F35557" w:rsidRDefault="006013EE" w:rsidP="006013EE">
      <w:pPr>
        <w:pStyle w:val="BodyTextIndent"/>
        <w:widowControl w:val="0"/>
        <w:spacing w:line="240" w:lineRule="auto"/>
        <w:ind w:firstLine="630"/>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F35557">
        <w:rPr>
          <w:rFonts w:ascii="GHEA Grapalat" w:hAnsi="GHEA Grapalat"/>
          <w:i w:val="0"/>
          <w:spacing w:val="6"/>
          <w:sz w:val="24"/>
          <w:szCs w:val="24"/>
        </w:rPr>
        <w:t xml:space="preserve">договор на выполнение </w:t>
      </w:r>
      <w:bookmarkStart w:id="0" w:name="_Hlk204953701"/>
      <w:r w:rsidR="00741DF0">
        <w:rPr>
          <w:rFonts w:ascii="GHEA Grapalat" w:hAnsi="GHEA Grapalat"/>
          <w:b/>
          <w:i w:val="0"/>
          <w:sz w:val="22"/>
          <w:szCs w:val="18"/>
          <w:lang w:eastAsia="en-AU"/>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C14573">
        <w:rPr>
          <w:rFonts w:ascii="GHEA Grapalat" w:hAnsi="GHEA Grapalat"/>
          <w:b/>
          <w:i w:val="0"/>
          <w:sz w:val="22"/>
          <w:szCs w:val="18"/>
          <w:lang w:eastAsia="en-AU"/>
        </w:rPr>
        <w:t>.</w:t>
      </w:r>
      <w:r w:rsidR="004D1D80">
        <w:rPr>
          <w:rFonts w:ascii="GHEA Grapalat" w:hAnsi="GHEA Grapalat"/>
          <w:b/>
          <w:i w:val="0"/>
          <w:sz w:val="22"/>
          <w:szCs w:val="18"/>
          <w:lang w:eastAsia="en-AU"/>
        </w:rPr>
        <w:t>.</w:t>
      </w:r>
      <w:r w:rsidR="000E1BAA">
        <w:rPr>
          <w:rFonts w:ascii="GHEA Grapalat" w:hAnsi="GHEA Grapalat"/>
          <w:b/>
          <w:i w:val="0"/>
          <w:sz w:val="22"/>
          <w:szCs w:val="18"/>
          <w:lang w:eastAsia="en-AU"/>
        </w:rPr>
        <w:t>.</w:t>
      </w:r>
      <w:r>
        <w:rPr>
          <w:rFonts w:ascii="GHEA Grapalat" w:hAnsi="GHEA Grapalat"/>
          <w:b/>
          <w:i w:val="0"/>
          <w:sz w:val="22"/>
          <w:szCs w:val="18"/>
          <w:lang w:eastAsia="en-AU"/>
        </w:rPr>
        <w:t>.</w:t>
      </w:r>
      <w:bookmarkEnd w:id="0"/>
      <w:r>
        <w:rPr>
          <w:rFonts w:ascii="GHEA Grapalat" w:hAnsi="GHEA Grapalat"/>
          <w:b/>
          <w:i w:val="0"/>
          <w:sz w:val="22"/>
          <w:szCs w:val="18"/>
          <w:lang w:eastAsia="en-AU"/>
        </w:rPr>
        <w:t xml:space="preserve"> </w:t>
      </w:r>
      <w:r>
        <w:rPr>
          <w:rFonts w:ascii="GHEA Grapalat" w:hAnsi="GHEA Grapalat"/>
          <w:i w:val="0"/>
          <w:sz w:val="24"/>
          <w:szCs w:val="24"/>
        </w:rPr>
        <w:t>(далее --договор).</w:t>
      </w:r>
    </w:p>
    <w:p w14:paraId="50C7D674" w14:textId="77777777" w:rsidR="006013EE" w:rsidRPr="009044F1" w:rsidRDefault="006013EE" w:rsidP="006013EE">
      <w:pPr>
        <w:pStyle w:val="BodyTextIndent"/>
        <w:widowControl w:val="0"/>
        <w:spacing w:line="240" w:lineRule="auto"/>
        <w:ind w:firstLine="630"/>
        <w:rPr>
          <w:rFonts w:ascii="GHEA Grapalat" w:hAnsi="GHEA Grapalat"/>
          <w:i w:val="0"/>
          <w:sz w:val="24"/>
          <w:szCs w:val="24"/>
        </w:rPr>
      </w:pPr>
      <w:r w:rsidRPr="009044F1">
        <w:rPr>
          <w:rFonts w:ascii="GHEA Grapalat" w:hAnsi="GHEA Grapalat"/>
          <w:i w:val="0"/>
          <w:sz w:val="24"/>
          <w:szCs w:val="24"/>
        </w:rPr>
        <w:t>Согласно статье</w:t>
      </w:r>
      <w:r>
        <w:rPr>
          <w:rFonts w:ascii="GHEA Grapalat" w:hAnsi="GHEA Grapalat"/>
          <w:i w:val="0"/>
          <w:sz w:val="24"/>
          <w:szCs w:val="24"/>
        </w:rPr>
        <w:t xml:space="preserve"> 7 Закона Республики Армения "О </w:t>
      </w:r>
      <w:r w:rsidRPr="009044F1">
        <w:rPr>
          <w:rFonts w:ascii="GHEA Grapalat" w:hAnsi="GHEA Grapalat"/>
          <w:i w:val="0"/>
          <w:sz w:val="24"/>
          <w:szCs w:val="24"/>
        </w:rPr>
        <w:t>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D7AFF9A" w14:textId="77777777" w:rsidR="006013EE" w:rsidRDefault="006013EE" w:rsidP="006013EE">
      <w:pPr>
        <w:pStyle w:val="BodyTextIndent"/>
        <w:widowControl w:val="0"/>
        <w:spacing w:line="240" w:lineRule="auto"/>
        <w:ind w:firstLine="630"/>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12AC7A29" w14:textId="77777777" w:rsidR="006C1CED" w:rsidRPr="00E26EA7" w:rsidRDefault="006C1CED" w:rsidP="00E507D5">
      <w:pPr>
        <w:pStyle w:val="BodyTextIndent"/>
        <w:widowControl w:val="0"/>
        <w:spacing w:line="240" w:lineRule="auto"/>
        <w:ind w:firstLine="630"/>
        <w:rPr>
          <w:rFonts w:ascii="GHEA Grapalat" w:hAnsi="GHEA Grapalat"/>
          <w:i w:val="0"/>
          <w:color w:val="2020CE"/>
          <w:sz w:val="24"/>
          <w:szCs w:val="24"/>
        </w:rPr>
      </w:pPr>
      <w:r w:rsidRPr="00E26EA7">
        <w:rPr>
          <w:rFonts w:ascii="GHEA Grapalat" w:hAnsi="GHEA Grapalat"/>
          <w:b/>
          <w:bCs/>
          <w:i w:val="0"/>
          <w:color w:val="2020CE"/>
          <w:sz w:val="24"/>
          <w:szCs w:val="24"/>
        </w:rPr>
        <w:t>Выбранный участник определяется в соответствии с частью 2 статьи 44 Закона о закупках по принципу выбора участника, получившего наибольший коэффициент из суммы коэффициентов, приведенных в порядке, установленном приглашением, к предложенной цене и неценовым условиям, указанным в приглашении</w:t>
      </w:r>
      <w:r w:rsidRPr="00E26EA7">
        <w:rPr>
          <w:rFonts w:ascii="GHEA Grapalat" w:hAnsi="GHEA Grapalat"/>
          <w:i w:val="0"/>
          <w:color w:val="2020CE"/>
          <w:sz w:val="24"/>
          <w:szCs w:val="24"/>
        </w:rPr>
        <w:t>.</w:t>
      </w:r>
    </w:p>
    <w:p w14:paraId="421CB4B6" w14:textId="77777777" w:rsidR="006013EE" w:rsidRPr="005F6331" w:rsidRDefault="006013EE" w:rsidP="006C1CED">
      <w:pPr>
        <w:pStyle w:val="BodyTextIndent"/>
        <w:widowControl w:val="0"/>
        <w:spacing w:line="240" w:lineRule="auto"/>
        <w:ind w:firstLine="630"/>
        <w:rPr>
          <w:rFonts w:ascii="GHEA Grapalat" w:hAnsi="GHEA Grapalat"/>
          <w:i w:val="0"/>
          <w:spacing w:val="-6"/>
          <w:sz w:val="24"/>
          <w:szCs w:val="24"/>
        </w:rPr>
      </w:pPr>
      <w:r w:rsidRPr="00D5443D">
        <w:rPr>
          <w:rFonts w:ascii="GHEA Grapalat" w:hAnsi="GHEA Grapalat"/>
          <w:i w:val="0"/>
          <w:spacing w:val="-6"/>
          <w:sz w:val="24"/>
          <w:szCs w:val="24"/>
        </w:rPr>
        <w:t xml:space="preserve">При наличии </w:t>
      </w:r>
      <w:r w:rsidRPr="005F6331">
        <w:rPr>
          <w:rFonts w:ascii="GHEA Grapalat" w:hAnsi="GHEA Grapalat"/>
          <w:i w:val="0"/>
          <w:spacing w:val="-6"/>
          <w:sz w:val="24"/>
          <w:szCs w:val="24"/>
        </w:rPr>
        <w:t>требования о предоставлении приглашения в электронной форме заказчик обеспечивает бесплатное предоставление приглашения в</w:t>
      </w:r>
      <w:r w:rsidRPr="005F6331">
        <w:rPr>
          <w:rFonts w:ascii="Courier New" w:hAnsi="Courier New" w:cs="Courier New"/>
          <w:i w:val="0"/>
          <w:spacing w:val="-6"/>
          <w:sz w:val="24"/>
          <w:szCs w:val="24"/>
          <w:lang w:val="en-US"/>
        </w:rPr>
        <w:t> </w:t>
      </w:r>
      <w:r w:rsidRPr="005F6331">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24D7A5D" w14:textId="7B36F145" w:rsidR="006013EE" w:rsidRPr="005F6331" w:rsidRDefault="006013EE" w:rsidP="006013EE">
      <w:pPr>
        <w:pStyle w:val="BodyTextIndent"/>
        <w:widowControl w:val="0"/>
        <w:spacing w:line="240" w:lineRule="auto"/>
        <w:ind w:firstLine="630"/>
        <w:rPr>
          <w:rFonts w:ascii="GHEA Grapalat" w:hAnsi="GHEA Grapalat"/>
          <w:b/>
          <w:i w:val="0"/>
          <w:spacing w:val="6"/>
          <w:sz w:val="24"/>
          <w:szCs w:val="24"/>
        </w:rPr>
      </w:pPr>
      <w:r w:rsidRPr="005F6331">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5F6331">
        <w:rPr>
          <w:rFonts w:ascii="GHEA Grapalat" w:hAnsi="GHEA Grapalat"/>
          <w:i w:val="0"/>
          <w:sz w:val="24"/>
          <w:szCs w:val="24"/>
        </w:rPr>
        <w:t>www.armeps.am</w:t>
      </w:r>
      <w:r>
        <w:rPr>
          <w:rFonts w:ascii="GHEA Grapalat" w:hAnsi="GHEA Grapalat"/>
          <w:i w:val="0"/>
          <w:sz w:val="24"/>
          <w:szCs w:val="24"/>
        </w:rPr>
        <w:fldChar w:fldCharType="end"/>
      </w:r>
      <w:r w:rsidRPr="005F6331">
        <w:rPr>
          <w:rFonts w:ascii="GHEA Grapalat" w:hAnsi="GHEA Grapalat"/>
          <w:i w:val="0"/>
          <w:sz w:val="24"/>
          <w:szCs w:val="24"/>
        </w:rPr>
        <w:t>), до</w:t>
      </w:r>
      <w:r w:rsidRPr="005F6331">
        <w:rPr>
          <w:rFonts w:ascii="GHEA Grapalat" w:hAnsi="GHEA Grapalat"/>
          <w:b/>
          <w:i w:val="0"/>
          <w:spacing w:val="6"/>
          <w:sz w:val="24"/>
          <w:szCs w:val="24"/>
        </w:rPr>
        <w:t xml:space="preserve"> </w:t>
      </w:r>
      <w:r w:rsidR="00A46F2D">
        <w:rPr>
          <w:rFonts w:ascii="GHEA Grapalat" w:hAnsi="GHEA Grapalat"/>
          <w:b/>
          <w:i w:val="0"/>
          <w:spacing w:val="6"/>
          <w:sz w:val="24"/>
          <w:szCs w:val="24"/>
        </w:rPr>
        <w:t>10:00</w:t>
      </w:r>
      <w:r w:rsidRPr="00334BBF">
        <w:rPr>
          <w:rFonts w:ascii="GHEA Grapalat" w:hAnsi="GHEA Grapalat"/>
          <w:b/>
          <w:i w:val="0"/>
          <w:spacing w:val="6"/>
          <w:sz w:val="24"/>
          <w:szCs w:val="24"/>
          <w:lang w:val="hy-AM"/>
        </w:rPr>
        <w:t xml:space="preserve"> </w:t>
      </w:r>
      <w:r>
        <w:rPr>
          <w:rFonts w:ascii="GHEA Grapalat" w:hAnsi="GHEA Grapalat"/>
          <w:b/>
          <w:i w:val="0"/>
          <w:spacing w:val="6"/>
          <w:sz w:val="24"/>
          <w:szCs w:val="24"/>
        </w:rPr>
        <w:t xml:space="preserve">часов </w:t>
      </w:r>
      <w:r w:rsidR="003D2EC8">
        <w:rPr>
          <w:rFonts w:ascii="GHEA Grapalat" w:hAnsi="GHEA Grapalat"/>
          <w:b/>
          <w:i w:val="0"/>
          <w:spacing w:val="6"/>
          <w:sz w:val="24"/>
          <w:szCs w:val="24"/>
        </w:rPr>
        <w:t>25.02.2026</w:t>
      </w:r>
      <w:r w:rsidRPr="00232225">
        <w:rPr>
          <w:rFonts w:ascii="GHEA Grapalat" w:hAnsi="GHEA Grapalat"/>
          <w:b/>
          <w:i w:val="0"/>
          <w:spacing w:val="6"/>
          <w:sz w:val="24"/>
          <w:szCs w:val="24"/>
        </w:rPr>
        <w:t>-го года</w:t>
      </w:r>
      <w:r w:rsidRPr="005F6331">
        <w:rPr>
          <w:rFonts w:ascii="GHEA Grapalat" w:hAnsi="GHEA Grapalat"/>
          <w:b/>
          <w:i w:val="0"/>
          <w:spacing w:val="6"/>
          <w:sz w:val="24"/>
          <w:szCs w:val="24"/>
        </w:rPr>
        <w:t>.</w:t>
      </w:r>
    </w:p>
    <w:p w14:paraId="515C303B" w14:textId="77777777" w:rsidR="006013EE" w:rsidRPr="005F6331"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b/>
          <w:i w:val="0"/>
          <w:spacing w:val="6"/>
          <w:sz w:val="24"/>
          <w:szCs w:val="24"/>
        </w:rPr>
        <w:t xml:space="preserve"> </w:t>
      </w:r>
      <w:r w:rsidRPr="005F6331">
        <w:rPr>
          <w:rFonts w:ascii="GHEA Grapalat" w:hAnsi="GHEA Grapalat"/>
          <w:i w:val="0"/>
          <w:sz w:val="24"/>
          <w:szCs w:val="24"/>
        </w:rPr>
        <w:t>Кроме армянского языка заявки могут быть поданы также на английском или русском языке.</w:t>
      </w:r>
    </w:p>
    <w:p w14:paraId="58B3173B" w14:textId="061BE1C9" w:rsidR="006013EE" w:rsidRPr="005F6331"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00A46F2D">
        <w:rPr>
          <w:rFonts w:ascii="GHEA Grapalat" w:hAnsi="GHEA Grapalat"/>
          <w:b/>
          <w:i w:val="0"/>
          <w:spacing w:val="6"/>
          <w:sz w:val="24"/>
          <w:szCs w:val="24"/>
        </w:rPr>
        <w:t>10:00</w:t>
      </w:r>
      <w:r w:rsidRPr="00334BBF">
        <w:rPr>
          <w:rFonts w:ascii="GHEA Grapalat" w:hAnsi="GHEA Grapalat"/>
          <w:b/>
          <w:i w:val="0"/>
          <w:spacing w:val="6"/>
          <w:sz w:val="24"/>
          <w:szCs w:val="24"/>
          <w:lang w:val="hy-AM"/>
        </w:rPr>
        <w:t xml:space="preserve"> </w:t>
      </w:r>
      <w:r w:rsidRPr="00232225">
        <w:rPr>
          <w:rFonts w:ascii="GHEA Grapalat" w:hAnsi="GHEA Grapalat"/>
          <w:b/>
          <w:i w:val="0"/>
          <w:spacing w:val="6"/>
          <w:sz w:val="24"/>
          <w:szCs w:val="24"/>
        </w:rPr>
        <w:t xml:space="preserve">часов </w:t>
      </w:r>
      <w:r w:rsidR="003D2EC8">
        <w:rPr>
          <w:rFonts w:ascii="GHEA Grapalat" w:hAnsi="GHEA Grapalat"/>
          <w:b/>
          <w:i w:val="0"/>
          <w:spacing w:val="6"/>
          <w:sz w:val="24"/>
          <w:szCs w:val="24"/>
        </w:rPr>
        <w:t>25.02.2026</w:t>
      </w:r>
      <w:r w:rsidRPr="00232225">
        <w:rPr>
          <w:rFonts w:ascii="GHEA Grapalat" w:hAnsi="GHEA Grapalat"/>
          <w:b/>
          <w:i w:val="0"/>
          <w:spacing w:val="6"/>
          <w:sz w:val="24"/>
          <w:szCs w:val="24"/>
        </w:rPr>
        <w:t>-го года</w:t>
      </w:r>
      <w:r w:rsidRPr="005F6331">
        <w:rPr>
          <w:rFonts w:ascii="GHEA Grapalat" w:hAnsi="GHEA Grapalat"/>
          <w:i w:val="0"/>
          <w:sz w:val="24"/>
          <w:szCs w:val="24"/>
        </w:rPr>
        <w:t>.</w:t>
      </w:r>
    </w:p>
    <w:p w14:paraId="698F1D6E" w14:textId="77777777" w:rsidR="006013EE" w:rsidRPr="001B32D9"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Обжалование данной процедуры осуществляется в порядке</w:t>
      </w:r>
      <w:r w:rsidRPr="00130CD2">
        <w:rPr>
          <w:rFonts w:ascii="GHEA Grapalat" w:hAnsi="GHEA Grapalat"/>
          <w:i w:val="0"/>
          <w:sz w:val="24"/>
          <w:szCs w:val="24"/>
        </w:rPr>
        <w:t>, установленном законом РА "О закупках" и гражданским процессуальным кодексом РА.</w:t>
      </w:r>
    </w:p>
    <w:p w14:paraId="3268ED7D" w14:textId="36C9813A" w:rsidR="006013EE" w:rsidRPr="005D3E4C" w:rsidRDefault="006013EE" w:rsidP="006013EE">
      <w:pPr>
        <w:pStyle w:val="BodyTextIndent"/>
        <w:spacing w:line="240" w:lineRule="auto"/>
        <w:ind w:firstLine="630"/>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lang w:val="hy-AM"/>
        </w:rPr>
        <w:t xml:space="preserve"> </w:t>
      </w:r>
      <w:r w:rsidR="00935FA6">
        <w:rPr>
          <w:rFonts w:ascii="GHEA Grapalat" w:hAnsi="GHEA Grapalat"/>
          <w:i w:val="0"/>
          <w:sz w:val="24"/>
          <w:szCs w:val="24"/>
        </w:rPr>
        <w:t>В. Межунц</w:t>
      </w:r>
      <w:r w:rsidRPr="005D3E4C">
        <w:rPr>
          <w:rFonts w:ascii="GHEA Grapalat" w:hAnsi="GHEA Grapalat"/>
          <w:i w:val="0"/>
          <w:sz w:val="24"/>
          <w:szCs w:val="24"/>
        </w:rPr>
        <w:t>.</w:t>
      </w:r>
      <w:r>
        <w:rPr>
          <w:rFonts w:ascii="GHEA Grapalat" w:hAnsi="GHEA Grapalat"/>
          <w:i w:val="0"/>
          <w:sz w:val="24"/>
          <w:szCs w:val="24"/>
        </w:rPr>
        <w:t xml:space="preserve"> </w:t>
      </w:r>
    </w:p>
    <w:p w14:paraId="7E6B96CB" w14:textId="12138F43" w:rsidR="006013EE" w:rsidRPr="00635F16" w:rsidRDefault="006013EE" w:rsidP="006013EE">
      <w:pPr>
        <w:pStyle w:val="FootnoteText"/>
        <w:tabs>
          <w:tab w:val="left" w:pos="1350"/>
        </w:tabs>
        <w:ind w:firstLine="630"/>
        <w:jc w:val="both"/>
        <w:rPr>
          <w:rFonts w:ascii="GHEA Grapalat" w:hAnsi="GHEA Grapalat"/>
          <w:sz w:val="16"/>
          <w:szCs w:val="16"/>
        </w:rPr>
      </w:pPr>
      <w:r w:rsidRPr="00116DBE">
        <w:rPr>
          <w:rFonts w:ascii="GHEA Grapalat" w:hAnsi="GHEA Grapalat"/>
          <w:b/>
          <w:sz w:val="16"/>
          <w:szCs w:val="16"/>
        </w:rPr>
        <w:t>Телефон`</w:t>
      </w:r>
      <w:r w:rsidR="00635F16">
        <w:rPr>
          <w:rFonts w:ascii="GHEA Grapalat" w:hAnsi="GHEA Grapalat"/>
          <w:sz w:val="16"/>
          <w:szCs w:val="16"/>
        </w:rPr>
        <w:t xml:space="preserve"> 011514</w:t>
      </w:r>
      <w:r w:rsidR="001E541C">
        <w:rPr>
          <w:rFonts w:ascii="GHEA Grapalat" w:hAnsi="GHEA Grapalat"/>
          <w:sz w:val="16"/>
          <w:szCs w:val="16"/>
        </w:rPr>
        <w:t>194</w:t>
      </w:r>
    </w:p>
    <w:p w14:paraId="0084E768" w14:textId="1E7743D0" w:rsidR="006013EE" w:rsidRPr="00116DBE" w:rsidRDefault="006013EE" w:rsidP="006013EE">
      <w:pPr>
        <w:pStyle w:val="FootnoteText"/>
        <w:tabs>
          <w:tab w:val="left" w:pos="1350"/>
        </w:tabs>
        <w:ind w:firstLine="630"/>
        <w:jc w:val="both"/>
        <w:rPr>
          <w:rFonts w:ascii="GHEA Grapalat" w:hAnsi="GHEA Grapalat"/>
          <w:iCs/>
          <w:sz w:val="16"/>
          <w:szCs w:val="16"/>
        </w:rPr>
      </w:pPr>
      <w:r w:rsidRPr="00116DBE">
        <w:rPr>
          <w:rFonts w:ascii="GHEA Grapalat" w:hAnsi="GHEA Grapalat"/>
          <w:b/>
          <w:sz w:val="16"/>
          <w:szCs w:val="16"/>
        </w:rPr>
        <w:t xml:space="preserve">Электронная почта` </w:t>
      </w:r>
      <w:r w:rsidR="001E541C">
        <w:rPr>
          <w:rFonts w:ascii="GHEA Grapalat" w:hAnsi="GHEA Grapalat"/>
          <w:iCs/>
          <w:sz w:val="14"/>
          <w:szCs w:val="12"/>
          <w:lang w:val="af-ZA"/>
        </w:rPr>
        <w:t>vachagan.mejunc</w:t>
      </w:r>
      <w:r w:rsidR="00635F16">
        <w:rPr>
          <w:rFonts w:ascii="GHEA Grapalat" w:hAnsi="GHEA Grapalat"/>
          <w:iCs/>
          <w:sz w:val="14"/>
          <w:szCs w:val="12"/>
          <w:lang w:val="af-ZA"/>
        </w:rPr>
        <w:t>@yerevan.am</w:t>
      </w:r>
    </w:p>
    <w:p w14:paraId="05AE256D" w14:textId="77777777" w:rsidR="006013EE" w:rsidRPr="002B32C3" w:rsidRDefault="006013EE" w:rsidP="006013EE">
      <w:pPr>
        <w:pStyle w:val="FootnoteText"/>
        <w:tabs>
          <w:tab w:val="left" w:pos="1350"/>
        </w:tabs>
        <w:ind w:firstLine="630"/>
        <w:jc w:val="both"/>
        <w:rPr>
          <w:rFonts w:ascii="GHEA Grapalat" w:hAnsi="GHEA Grapalat"/>
          <w:sz w:val="24"/>
          <w:szCs w:val="24"/>
        </w:rPr>
      </w:pPr>
      <w:r w:rsidRPr="00116DBE">
        <w:rPr>
          <w:rFonts w:ascii="GHEA Grapalat" w:hAnsi="GHEA Grapalat"/>
          <w:b/>
          <w:sz w:val="16"/>
          <w:szCs w:val="16"/>
        </w:rPr>
        <w:t>Заказчик`</w:t>
      </w:r>
      <w:r w:rsidRPr="00116DBE">
        <w:rPr>
          <w:rFonts w:ascii="GHEA Grapalat" w:hAnsi="GHEA Grapalat"/>
          <w:sz w:val="16"/>
          <w:szCs w:val="16"/>
        </w:rPr>
        <w:t xml:space="preserve">  Мэрия  г.Еревана</w:t>
      </w:r>
      <w:r w:rsidR="00FB4E0B" w:rsidRPr="00116DBE">
        <w:rPr>
          <w:rFonts w:ascii="GHEA Grapalat" w:hAnsi="GHEA Grapalat"/>
          <w:sz w:val="16"/>
          <w:szCs w:val="16"/>
          <w:lang w:val="hy-AM"/>
        </w:rPr>
        <w:t xml:space="preserve"> </w:t>
      </w:r>
      <w:r>
        <w:rPr>
          <w:rFonts w:ascii="GHEA Grapalat" w:hAnsi="GHEA Grapalat" w:cs="Sylfaen"/>
          <w:b/>
        </w:rPr>
        <w:br w:type="page"/>
      </w:r>
    </w:p>
    <w:p w14:paraId="04DE7343" w14:textId="77777777" w:rsidR="006013EE" w:rsidRPr="009044F1" w:rsidRDefault="006013EE" w:rsidP="006013EE">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4F873D6" w14:textId="52A8E956" w:rsidR="006013EE" w:rsidRPr="009044F1" w:rsidRDefault="006013EE" w:rsidP="006013EE">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910AD4">
        <w:rPr>
          <w:rFonts w:ascii="GHEA Grapalat" w:hAnsi="GHEA Grapalat"/>
        </w:rPr>
        <w:t>запрос котировок</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C14573">
        <w:rPr>
          <w:rFonts w:ascii="GHEA Grapalat" w:hAnsi="GHEA Grapalat"/>
          <w:i/>
          <w:lang w:val="en-US"/>
        </w:rPr>
        <w:t>EQ</w:t>
      </w:r>
      <w:r w:rsidR="00C14573" w:rsidRPr="00C14573">
        <w:rPr>
          <w:rFonts w:ascii="GHEA Grapalat" w:hAnsi="GHEA Grapalat"/>
          <w:i/>
        </w:rPr>
        <w:t>-</w:t>
      </w:r>
      <w:proofErr w:type="spellStart"/>
      <w:r w:rsidR="00C14573">
        <w:rPr>
          <w:rFonts w:ascii="GHEA Grapalat" w:hAnsi="GHEA Grapalat"/>
          <w:i/>
          <w:lang w:val="en-US"/>
        </w:rPr>
        <w:t>GHKhAshDzB</w:t>
      </w:r>
      <w:proofErr w:type="spellEnd"/>
      <w:r w:rsidR="00C14573" w:rsidRPr="00C14573">
        <w:rPr>
          <w:rFonts w:ascii="GHEA Grapalat" w:hAnsi="GHEA Grapalat"/>
          <w:i/>
        </w:rPr>
        <w:t>-</w:t>
      </w:r>
      <w:r w:rsidR="00741DF0">
        <w:rPr>
          <w:rFonts w:ascii="GHEA Grapalat" w:hAnsi="GHEA Grapalat"/>
          <w:i/>
        </w:rPr>
        <w:t>26/15</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 xml:space="preserve">3 от </w:t>
      </w:r>
      <w:r w:rsidR="008F1286">
        <w:rPr>
          <w:rFonts w:ascii="GHEA Grapalat" w:hAnsi="GHEA Grapalat"/>
          <w:i/>
          <w:lang w:val="hy-AM"/>
        </w:rPr>
        <w:t>1</w:t>
      </w:r>
      <w:r w:rsidR="003D2EC8">
        <w:rPr>
          <w:rFonts w:ascii="GHEA Grapalat" w:hAnsi="GHEA Grapalat"/>
          <w:i/>
          <w:lang w:val="hy-AM"/>
        </w:rPr>
        <w:t>6</w:t>
      </w:r>
      <w:r w:rsidR="008F1286">
        <w:rPr>
          <w:rFonts w:ascii="GHEA Grapalat" w:hAnsi="GHEA Grapalat"/>
          <w:i/>
          <w:lang w:val="hy-AM"/>
        </w:rPr>
        <w:t>.0</w:t>
      </w:r>
      <w:r w:rsidR="003D2EC8">
        <w:rPr>
          <w:rFonts w:ascii="GHEA Grapalat" w:hAnsi="GHEA Grapalat"/>
          <w:i/>
          <w:lang w:val="hy-AM"/>
        </w:rPr>
        <w:t>2</w:t>
      </w:r>
      <w:r w:rsidRPr="001F5C2F">
        <w:rPr>
          <w:rFonts w:ascii="GHEA Grapalat" w:hAnsi="GHEA Grapalat"/>
          <w:i/>
        </w:rPr>
        <w:t>.</w:t>
      </w:r>
      <w:r w:rsidR="00C14573">
        <w:rPr>
          <w:rFonts w:ascii="GHEA Grapalat" w:hAnsi="GHEA Grapalat"/>
          <w:i/>
        </w:rPr>
        <w:t>2026</w:t>
      </w:r>
      <w:r>
        <w:rPr>
          <w:rFonts w:ascii="GHEA Grapalat" w:hAnsi="GHEA Grapalat"/>
          <w:i/>
        </w:rPr>
        <w:t xml:space="preserve"> </w:t>
      </w:r>
      <w:r w:rsidRPr="009044F1">
        <w:rPr>
          <w:rFonts w:ascii="GHEA Grapalat" w:hAnsi="GHEA Grapalat"/>
          <w:i/>
        </w:rPr>
        <w:t>г.</w:t>
      </w:r>
    </w:p>
    <w:p w14:paraId="2A80D6E6" w14:textId="77777777" w:rsidR="00096865" w:rsidRPr="009044F1" w:rsidRDefault="00096865" w:rsidP="00B46D58">
      <w:pPr>
        <w:pStyle w:val="BodyText"/>
        <w:widowControl w:val="0"/>
        <w:spacing w:after="160"/>
        <w:ind w:right="-7" w:firstLine="567"/>
        <w:jc w:val="center"/>
        <w:rPr>
          <w:rFonts w:ascii="GHEA Grapalat" w:hAnsi="GHEA Grapalat"/>
        </w:rPr>
      </w:pPr>
    </w:p>
    <w:p w14:paraId="2BC10B20" w14:textId="77777777" w:rsidR="00096865" w:rsidRPr="003A1EBB" w:rsidRDefault="00096865" w:rsidP="00B46D58">
      <w:pPr>
        <w:pStyle w:val="BodyText"/>
        <w:widowControl w:val="0"/>
        <w:spacing w:after="160"/>
        <w:ind w:right="-7" w:firstLine="567"/>
        <w:jc w:val="center"/>
        <w:rPr>
          <w:rFonts w:ascii="GHEA Grapalat" w:hAnsi="GHEA Grapalat"/>
        </w:rPr>
      </w:pPr>
    </w:p>
    <w:p w14:paraId="27D48EBD" w14:textId="77777777" w:rsidR="000763E5" w:rsidRPr="003A1EBB" w:rsidRDefault="000763E5" w:rsidP="00B46D58">
      <w:pPr>
        <w:pStyle w:val="BodyText"/>
        <w:widowControl w:val="0"/>
        <w:spacing w:after="160"/>
        <w:ind w:right="-7" w:firstLine="567"/>
        <w:jc w:val="center"/>
        <w:rPr>
          <w:rFonts w:ascii="GHEA Grapalat" w:hAnsi="GHEA Grapalat"/>
        </w:rPr>
      </w:pPr>
    </w:p>
    <w:p w14:paraId="2074A069" w14:textId="77777777" w:rsidR="006013EE" w:rsidRPr="009044F1" w:rsidRDefault="006013EE" w:rsidP="006013EE">
      <w:pPr>
        <w:pStyle w:val="BodyText"/>
        <w:widowControl w:val="0"/>
        <w:spacing w:after="160"/>
        <w:ind w:right="-7" w:firstLine="567"/>
        <w:jc w:val="center"/>
        <w:rPr>
          <w:rFonts w:ascii="GHEA Grapalat" w:hAnsi="GHEA Grapalat"/>
        </w:rPr>
      </w:pPr>
      <w:r>
        <w:rPr>
          <w:rFonts w:ascii="GHEA Grapalat" w:hAnsi="GHEA Grapalat"/>
          <w:i/>
        </w:rPr>
        <w:t>мерия г. Еревана</w:t>
      </w:r>
    </w:p>
    <w:p w14:paraId="353A9504" w14:textId="77777777" w:rsidR="00096865" w:rsidRPr="003A1EBB" w:rsidRDefault="00096865" w:rsidP="00B46D58">
      <w:pPr>
        <w:pStyle w:val="BodyText"/>
        <w:widowControl w:val="0"/>
        <w:spacing w:after="160"/>
        <w:ind w:right="-7" w:firstLine="567"/>
        <w:jc w:val="center"/>
        <w:rPr>
          <w:rFonts w:ascii="GHEA Grapalat" w:hAnsi="GHEA Grapalat"/>
        </w:rPr>
      </w:pPr>
    </w:p>
    <w:p w14:paraId="23738F20" w14:textId="77777777" w:rsidR="000763E5" w:rsidRPr="003A1EBB" w:rsidRDefault="000763E5" w:rsidP="00B46D58">
      <w:pPr>
        <w:pStyle w:val="BodyText"/>
        <w:widowControl w:val="0"/>
        <w:spacing w:after="160"/>
        <w:ind w:right="-7" w:firstLine="567"/>
        <w:jc w:val="center"/>
        <w:rPr>
          <w:rFonts w:ascii="GHEA Grapalat" w:hAnsi="GHEA Grapalat"/>
        </w:rPr>
      </w:pPr>
    </w:p>
    <w:p w14:paraId="23467BD8" w14:textId="77777777" w:rsidR="000763E5" w:rsidRPr="003A1EBB" w:rsidRDefault="000763E5" w:rsidP="00B46D58">
      <w:pPr>
        <w:pStyle w:val="BodyText"/>
        <w:widowControl w:val="0"/>
        <w:spacing w:after="160"/>
        <w:ind w:right="-7" w:firstLine="567"/>
        <w:jc w:val="center"/>
        <w:rPr>
          <w:rFonts w:ascii="GHEA Grapalat" w:hAnsi="GHEA Grapalat"/>
        </w:rPr>
      </w:pPr>
    </w:p>
    <w:p w14:paraId="6209D04E"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D891B13"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FE0807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2AD49E4" w14:textId="4D3F5992" w:rsidR="006013EE" w:rsidRPr="00394854" w:rsidRDefault="006013EE" w:rsidP="006013EE">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F35557">
        <w:rPr>
          <w:rFonts w:ascii="GHEA Grapalat" w:hAnsi="GHEA Grapalat"/>
          <w:spacing w:val="6"/>
        </w:rPr>
        <w:t xml:space="preserve">ДОГОВОР НА </w:t>
      </w:r>
      <w:r>
        <w:rPr>
          <w:rFonts w:ascii="GHEA Grapalat" w:hAnsi="GHEA Grapalat"/>
          <w:spacing w:val="6"/>
        </w:rPr>
        <w:t xml:space="preserve"> </w:t>
      </w:r>
      <w:r w:rsidR="004C3121">
        <w:rPr>
          <w:rFonts w:ascii="GHEA Grapalat" w:hAnsi="GHEA Grapalat"/>
          <w:spacing w:val="6"/>
        </w:rPr>
        <w:t xml:space="preserve">КОНСУЛЬТАЦИОННЫЕ РАБОТЫ ПО </w:t>
      </w:r>
      <w:r w:rsidR="00741DF0">
        <w:rPr>
          <w:rFonts w:ascii="GHEA Grapalat" w:hAnsi="GHEA Grapalat"/>
          <w:bCs/>
          <w:spacing w:val="6"/>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C14573">
        <w:rPr>
          <w:rFonts w:ascii="GHEA Grapalat" w:hAnsi="GHEA Grapalat"/>
          <w:bCs/>
          <w:spacing w:val="6"/>
        </w:rPr>
        <w:t>.</w:t>
      </w:r>
      <w:r w:rsidR="004D1D80">
        <w:rPr>
          <w:rFonts w:ascii="GHEA Grapalat" w:hAnsi="GHEA Grapalat"/>
          <w:bCs/>
          <w:spacing w:val="6"/>
        </w:rPr>
        <w:t>.</w:t>
      </w:r>
      <w:r w:rsidR="000E1BAA">
        <w:rPr>
          <w:rFonts w:ascii="GHEA Grapalat" w:hAnsi="GHEA Grapalat"/>
          <w:bCs/>
          <w:spacing w:val="6"/>
        </w:rPr>
        <w:t>.</w:t>
      </w:r>
      <w:r w:rsidR="00116DBE" w:rsidRPr="00116DBE">
        <w:rPr>
          <w:rFonts w:ascii="GHEA Grapalat" w:hAnsi="GHEA Grapalat"/>
          <w:bCs/>
          <w:spacing w:val="6"/>
        </w:rPr>
        <w:t xml:space="preserve"> </w:t>
      </w:r>
      <w:r w:rsidRPr="00394854">
        <w:rPr>
          <w:rFonts w:ascii="GHEA Grapalat" w:hAnsi="GHEA Grapalat"/>
        </w:rPr>
        <w:t>ДЛЯ НУЖД МЕРИЯ Г. ЕРЕВАНА</w:t>
      </w:r>
    </w:p>
    <w:p w14:paraId="2CF8A8FD" w14:textId="77777777" w:rsidR="00CE0D95" w:rsidRPr="009044F1" w:rsidRDefault="00CE0D95" w:rsidP="00B46D58">
      <w:pPr>
        <w:pStyle w:val="BodyText"/>
        <w:widowControl w:val="0"/>
        <w:spacing w:after="160"/>
        <w:ind w:right="-7" w:firstLine="567"/>
        <w:jc w:val="center"/>
        <w:rPr>
          <w:rFonts w:ascii="GHEA Grapalat" w:hAnsi="GHEA Grapalat"/>
        </w:rPr>
      </w:pPr>
    </w:p>
    <w:p w14:paraId="5A77C0BC" w14:textId="77777777" w:rsidR="00CE0D95" w:rsidRPr="009044F1" w:rsidRDefault="00CE0D95" w:rsidP="00B46D58">
      <w:pPr>
        <w:pStyle w:val="BodyText"/>
        <w:widowControl w:val="0"/>
        <w:spacing w:after="160"/>
        <w:ind w:right="-7" w:firstLine="567"/>
        <w:jc w:val="center"/>
        <w:rPr>
          <w:rFonts w:ascii="GHEA Grapalat" w:hAnsi="GHEA Grapalat"/>
        </w:rPr>
      </w:pPr>
    </w:p>
    <w:p w14:paraId="3F29C96F" w14:textId="77777777" w:rsidR="000763E5" w:rsidRDefault="000763E5" w:rsidP="00B46D58">
      <w:pPr>
        <w:rPr>
          <w:rFonts w:ascii="GHEA Grapalat" w:hAnsi="GHEA Grapalat"/>
        </w:rPr>
      </w:pPr>
      <w:r>
        <w:rPr>
          <w:rFonts w:ascii="GHEA Grapalat" w:hAnsi="GHEA Grapalat"/>
        </w:rPr>
        <w:br w:type="page"/>
      </w:r>
    </w:p>
    <w:p w14:paraId="412178B2"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C20288B"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38C03B35"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1AC2A82" w14:textId="77777777" w:rsidR="0049374F" w:rsidRPr="00D3436F" w:rsidRDefault="0049374F" w:rsidP="00B46D58">
      <w:pPr>
        <w:widowControl w:val="0"/>
        <w:spacing w:after="160"/>
        <w:ind w:firstLine="567"/>
        <w:jc w:val="both"/>
        <w:rPr>
          <w:rFonts w:ascii="GHEA Grapalat" w:hAnsi="GHEA Grapalat"/>
          <w:i/>
          <w:lang w:val="hy-AM"/>
        </w:rPr>
      </w:pPr>
    </w:p>
    <w:p w14:paraId="04E7974B"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43A3D876"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7FB3F3E4"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5A0678B"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F189C"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65B100C2"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276F455" w14:textId="77777777" w:rsidR="002C3B05" w:rsidRPr="002C3B05" w:rsidRDefault="002C3B05" w:rsidP="00B46D58">
      <w:pPr>
        <w:jc w:val="both"/>
        <w:rPr>
          <w:rFonts w:ascii="GHEA Grapalat" w:hAnsi="GHEA Grapalat"/>
          <w:i/>
        </w:rPr>
      </w:pPr>
    </w:p>
    <w:p w14:paraId="38884343" w14:textId="77777777" w:rsidR="00984BDB" w:rsidRPr="009044F1" w:rsidRDefault="00984BDB" w:rsidP="00B46D58">
      <w:pPr>
        <w:widowControl w:val="0"/>
        <w:spacing w:after="160"/>
        <w:ind w:firstLine="567"/>
        <w:jc w:val="both"/>
        <w:rPr>
          <w:rFonts w:ascii="GHEA Grapalat" w:hAnsi="GHEA Grapalat"/>
          <w:i/>
        </w:rPr>
      </w:pPr>
    </w:p>
    <w:p w14:paraId="5E8927C5"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4EC7A6E1" w14:textId="77777777" w:rsidR="006013EE" w:rsidRPr="009044F1" w:rsidRDefault="006013EE" w:rsidP="006013EE">
      <w:pPr>
        <w:widowControl w:val="0"/>
        <w:spacing w:after="160"/>
        <w:jc w:val="center"/>
        <w:rPr>
          <w:rFonts w:ascii="GHEA Grapalat" w:hAnsi="GHEA Grapalat"/>
          <w:b/>
        </w:rPr>
      </w:pPr>
      <w:r w:rsidRPr="009044F1">
        <w:rPr>
          <w:rFonts w:ascii="GHEA Grapalat" w:hAnsi="GHEA Grapalat"/>
          <w:b/>
        </w:rPr>
        <w:lastRenderedPageBreak/>
        <w:t>СОДЕРЖАНИЕ</w:t>
      </w:r>
    </w:p>
    <w:p w14:paraId="4165AE9E" w14:textId="72CB4609" w:rsidR="001C51DA" w:rsidRDefault="004C3121" w:rsidP="006013EE">
      <w:pPr>
        <w:widowControl w:val="0"/>
        <w:spacing w:after="160"/>
        <w:ind w:firstLine="567"/>
        <w:jc w:val="center"/>
        <w:rPr>
          <w:rFonts w:ascii="GHEA Grapalat" w:hAnsi="GHEA Grapalat"/>
          <w:b/>
          <w:spacing w:val="6"/>
          <w:lang w:val="hy-AM"/>
        </w:rPr>
      </w:pPr>
      <w:r>
        <w:rPr>
          <w:rFonts w:ascii="GHEA Grapalat" w:hAnsi="GHEA Grapalat"/>
          <w:b/>
          <w:spacing w:val="6"/>
        </w:rPr>
        <w:t xml:space="preserve">КОНСУЛЬТАЦИОННЫЕ РАБОТЫ ПО </w:t>
      </w:r>
      <w:r w:rsidR="00741DF0">
        <w:rPr>
          <w:rFonts w:ascii="GHEA Grapalat" w:hAnsi="GHEA Grapalat"/>
          <w:b/>
          <w:spacing w:val="6"/>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C14573">
        <w:rPr>
          <w:rFonts w:ascii="GHEA Grapalat" w:hAnsi="GHEA Grapalat"/>
          <w:b/>
          <w:spacing w:val="6"/>
        </w:rPr>
        <w:t>.</w:t>
      </w:r>
      <w:r w:rsidR="004D1D80">
        <w:rPr>
          <w:rFonts w:ascii="GHEA Grapalat" w:hAnsi="GHEA Grapalat"/>
          <w:b/>
          <w:spacing w:val="6"/>
        </w:rPr>
        <w:t>.</w:t>
      </w:r>
      <w:r w:rsidR="000E1BAA">
        <w:rPr>
          <w:rFonts w:ascii="GHEA Grapalat" w:hAnsi="GHEA Grapalat"/>
          <w:b/>
          <w:spacing w:val="6"/>
        </w:rPr>
        <w:t>.</w:t>
      </w:r>
      <w:r w:rsidR="00116DBE" w:rsidRPr="00116DBE">
        <w:rPr>
          <w:rFonts w:ascii="GHEA Grapalat" w:hAnsi="GHEA Grapalat"/>
          <w:b/>
          <w:spacing w:val="6"/>
        </w:rPr>
        <w:t xml:space="preserve"> </w:t>
      </w:r>
    </w:p>
    <w:p w14:paraId="5C59D84F" w14:textId="179EC7DA" w:rsidR="006013EE" w:rsidRDefault="00116DBE" w:rsidP="006013EE">
      <w:pPr>
        <w:widowControl w:val="0"/>
        <w:spacing w:after="160"/>
        <w:ind w:firstLine="567"/>
        <w:jc w:val="center"/>
        <w:rPr>
          <w:rFonts w:ascii="GHEA Grapalat" w:hAnsi="GHEA Grapalat"/>
          <w:b/>
          <w:spacing w:val="6"/>
        </w:rPr>
      </w:pPr>
      <w:r>
        <w:rPr>
          <w:rFonts w:ascii="GHEA Grapalat" w:hAnsi="GHEA Grapalat"/>
          <w:b/>
          <w:spacing w:val="6"/>
        </w:rPr>
        <w:t xml:space="preserve"> </w:t>
      </w:r>
    </w:p>
    <w:p w14:paraId="7DCC2EFB" w14:textId="77777777" w:rsidR="006013EE" w:rsidRPr="00F35557" w:rsidRDefault="006013EE" w:rsidP="006013EE">
      <w:pPr>
        <w:widowControl w:val="0"/>
        <w:spacing w:after="160"/>
        <w:ind w:firstLine="567"/>
        <w:jc w:val="center"/>
        <w:rPr>
          <w:rFonts w:ascii="GHEA Grapalat" w:hAnsi="GHEA Grapalat"/>
          <w:b/>
        </w:rPr>
      </w:pPr>
      <w:r w:rsidRPr="00F35557">
        <w:rPr>
          <w:rFonts w:ascii="GHEA Grapalat" w:hAnsi="GHEA Grapalat"/>
          <w:b/>
          <w:spacing w:val="6"/>
        </w:rPr>
        <w:t xml:space="preserve"> ДЛЯ НУЖД МЭРИИ ЕРЕВАНА</w:t>
      </w:r>
    </w:p>
    <w:p w14:paraId="1D333CAF" w14:textId="77777777" w:rsidR="006013EE" w:rsidRPr="009044F1" w:rsidRDefault="006013EE" w:rsidP="006013EE">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51ABD5D2" w14:textId="77777777" w:rsidR="00C67E80" w:rsidRPr="009044F1" w:rsidRDefault="00C67E80" w:rsidP="00B46D58">
      <w:pPr>
        <w:widowControl w:val="0"/>
        <w:spacing w:after="160"/>
        <w:jc w:val="center"/>
        <w:rPr>
          <w:rFonts w:ascii="GHEA Grapalat" w:hAnsi="GHEA Grapalat" w:cs="Sylfaen"/>
          <w:b/>
        </w:rPr>
      </w:pPr>
    </w:p>
    <w:p w14:paraId="4836C7BC"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8994718" w14:textId="77777777" w:rsidR="002E069D" w:rsidRPr="008842CE" w:rsidRDefault="002E069D" w:rsidP="00B46D58">
      <w:pPr>
        <w:widowControl w:val="0"/>
        <w:spacing w:after="160"/>
        <w:jc w:val="center"/>
        <w:rPr>
          <w:rFonts w:ascii="GHEA Grapalat" w:hAnsi="GHEA Grapalat"/>
        </w:rPr>
      </w:pPr>
    </w:p>
    <w:p w14:paraId="2B494EB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5DAB02" w14:textId="77777777" w:rsidR="004F3086" w:rsidRDefault="00096865" w:rsidP="00B46D58">
      <w:pPr>
        <w:widowControl w:val="0"/>
        <w:tabs>
          <w:tab w:val="left" w:pos="1134"/>
        </w:tabs>
        <w:spacing w:after="160"/>
        <w:ind w:left="1134" w:hanging="567"/>
        <w:jc w:val="both"/>
        <w:rPr>
          <w:ins w:id="1" w:author="Inesa Kocharyan" w:date="2025-03-24T17:43:00Z"/>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336E09" w:rsidRPr="004F3086">
        <w:rPr>
          <w:rFonts w:ascii="GHEA Grapalat" w:hAnsi="GHEA Grapalat"/>
        </w:rPr>
        <w:t>,</w:t>
      </w:r>
      <w:r w:rsidR="00543BAE">
        <w:rPr>
          <w:rFonts w:ascii="GHEA Grapalat" w:hAnsi="GHEA Grapalat"/>
        </w:rPr>
        <w:t xml:space="preserve"> </w:t>
      </w:r>
      <w:r w:rsidR="003427A7" w:rsidRPr="008C1FF8">
        <w:rPr>
          <w:rFonts w:ascii="GHEA Grapalat" w:hAnsi="GHEA Grapalat"/>
        </w:rPr>
        <w:t xml:space="preserve">квалификационные критерии и </w:t>
      </w:r>
      <w:r w:rsidR="00543BAE">
        <w:rPr>
          <w:rFonts w:ascii="GHEA Grapalat" w:hAnsi="GHEA Grapalat"/>
        </w:rPr>
        <w:t>порядок их оценки</w:t>
      </w:r>
    </w:p>
    <w:p w14:paraId="42762E1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AD3E5D4"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E24C0F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30ACFF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0D91E94"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4770A87"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5DBB322"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9A4447">
        <w:rPr>
          <w:rFonts w:ascii="GHEA Grapalat" w:hAnsi="GHEA Grapalat"/>
        </w:rPr>
        <w:t xml:space="preserve">Обеспечение </w:t>
      </w:r>
      <w:r w:rsidR="00543BAE">
        <w:rPr>
          <w:rFonts w:ascii="GHEA Grapalat" w:hAnsi="GHEA Grapalat"/>
        </w:rPr>
        <w:t>договора</w:t>
      </w:r>
      <w:r w:rsidRPr="009044F1">
        <w:rPr>
          <w:rFonts w:ascii="GHEA Grapalat" w:hAnsi="GHEA Grapalat"/>
        </w:rPr>
        <w:t xml:space="preserve"> </w:t>
      </w:r>
    </w:p>
    <w:p w14:paraId="0874143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8394FC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9B6B3DF" w14:textId="77777777" w:rsidR="00520F57" w:rsidRPr="00E718E3" w:rsidRDefault="00520F57" w:rsidP="00E718E3">
      <w:pPr>
        <w:widowControl w:val="0"/>
        <w:spacing w:after="160"/>
        <w:rPr>
          <w:rFonts w:ascii="GHEA Grapalat" w:hAnsi="GHEA Grapalat"/>
          <w:b/>
          <w:lang w:val="hy-AM"/>
        </w:rPr>
      </w:pPr>
    </w:p>
    <w:p w14:paraId="711F7AC1"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FB52AFC" w14:textId="77777777" w:rsidR="008842CE" w:rsidRPr="00374F4A" w:rsidRDefault="008842CE" w:rsidP="00B46D58">
      <w:pPr>
        <w:widowControl w:val="0"/>
        <w:spacing w:after="160"/>
        <w:jc w:val="center"/>
        <w:rPr>
          <w:rFonts w:ascii="GHEA Grapalat" w:hAnsi="GHEA Grapalat"/>
          <w:b/>
        </w:rPr>
      </w:pPr>
    </w:p>
    <w:p w14:paraId="443EDC8A"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4F49">
        <w:rPr>
          <w:rFonts w:ascii="GHEA Grapalat" w:hAnsi="GHEA Grapalat"/>
          <w:b/>
        </w:rPr>
        <w:t>ЗАПРОС КОТИРОВОК</w:t>
      </w:r>
    </w:p>
    <w:p w14:paraId="3A9F6F8D" w14:textId="77777777" w:rsidR="00520F57" w:rsidRPr="008842CE" w:rsidRDefault="00520F57" w:rsidP="00B46D58">
      <w:pPr>
        <w:widowControl w:val="0"/>
        <w:spacing w:after="160"/>
        <w:jc w:val="center"/>
        <w:rPr>
          <w:rFonts w:ascii="GHEA Grapalat" w:hAnsi="GHEA Grapalat"/>
          <w:b/>
        </w:rPr>
      </w:pPr>
    </w:p>
    <w:p w14:paraId="118750C3"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F3208D5"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898B8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70B98936" w14:textId="2E40C53E" w:rsidR="00096865" w:rsidRPr="006D2DF7" w:rsidRDefault="00E17B7F" w:rsidP="00220C94">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910AD4" w:rsidRPr="00910AD4">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C14573">
        <w:rPr>
          <w:rFonts w:ascii="GHEA Grapalat" w:hAnsi="GHEA Grapalat"/>
          <w:spacing w:val="-6"/>
        </w:rPr>
        <w:t>EQ-GHKhAshDzB-</w:t>
      </w:r>
      <w:r w:rsidR="00741DF0">
        <w:rPr>
          <w:rFonts w:ascii="GHEA Grapalat" w:hAnsi="GHEA Grapalat"/>
          <w:spacing w:val="-6"/>
        </w:rPr>
        <w:t>26/15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8D1C30C"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2346286"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EB48D3D"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F9B3FD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1ECFD7D" w14:textId="75D085A9"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1E541C">
        <w:rPr>
          <w:rFonts w:ascii="GHEA Grapalat" w:hAnsi="GHEA Grapalat"/>
          <w:sz w:val="24"/>
          <w:szCs w:val="24"/>
          <w:u w:val="single"/>
        </w:rPr>
        <w:t>vachagan.mejunc</w:t>
      </w:r>
      <w:r w:rsidR="00635F16">
        <w:rPr>
          <w:rFonts w:ascii="GHEA Grapalat" w:hAnsi="GHEA Grapalat"/>
          <w:sz w:val="24"/>
          <w:szCs w:val="24"/>
          <w:u w:val="single"/>
        </w:rPr>
        <w:t>@yerevan.am</w:t>
      </w:r>
      <w:r w:rsidRPr="009044F1">
        <w:rPr>
          <w:rFonts w:ascii="GHEA Grapalat" w:hAnsi="GHEA Grapalat"/>
          <w:sz w:val="24"/>
          <w:szCs w:val="24"/>
        </w:rPr>
        <w:t>".</w:t>
      </w:r>
    </w:p>
    <w:p w14:paraId="1BC56AD8"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FA0B06A"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29CCB7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4358E7B" w14:textId="7B668638"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41DF0">
        <w:rPr>
          <w:rFonts w:ascii="GHEA Grapalat" w:hAnsi="GHEA Grapalat"/>
          <w:b/>
          <w:i w:val="0"/>
          <w:sz w:val="22"/>
          <w:szCs w:val="18"/>
          <w:lang w:eastAsia="en-AU"/>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C14573">
        <w:rPr>
          <w:rFonts w:ascii="GHEA Grapalat" w:hAnsi="GHEA Grapalat"/>
          <w:b/>
          <w:i w:val="0"/>
          <w:sz w:val="22"/>
          <w:szCs w:val="18"/>
          <w:lang w:eastAsia="en-AU"/>
        </w:rPr>
        <w:t>.</w:t>
      </w:r>
      <w:r w:rsidR="004D1D80">
        <w:rPr>
          <w:rFonts w:ascii="GHEA Grapalat" w:hAnsi="GHEA Grapalat"/>
          <w:b/>
          <w:i w:val="0"/>
          <w:sz w:val="22"/>
          <w:szCs w:val="18"/>
          <w:lang w:eastAsia="en-AU"/>
        </w:rPr>
        <w:t>.</w:t>
      </w:r>
      <w:r w:rsidR="000E1BAA">
        <w:rPr>
          <w:rFonts w:ascii="GHEA Grapalat" w:hAnsi="GHEA Grapalat"/>
          <w:b/>
          <w:i w:val="0"/>
          <w:sz w:val="22"/>
          <w:szCs w:val="18"/>
          <w:lang w:eastAsia="en-AU"/>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57265B">
        <w:rPr>
          <w:rFonts w:ascii="GHEA Grapalat" w:hAnsi="GHEA Grapalat"/>
          <w:i w:val="0"/>
          <w:sz w:val="24"/>
          <w:szCs w:val="24"/>
          <w:lang w:val="hy-AM"/>
        </w:rPr>
        <w:t xml:space="preserve"> </w:t>
      </w:r>
      <w:r w:rsidR="0057265B" w:rsidRPr="00F35557">
        <w:rPr>
          <w:rFonts w:ascii="GHEA Grapalat" w:hAnsi="GHEA Grapalat"/>
          <w:i w:val="0"/>
          <w:sz w:val="24"/>
          <w:szCs w:val="24"/>
        </w:rPr>
        <w:t>мэрии Еревана</w:t>
      </w:r>
      <w:r w:rsidRPr="009044F1">
        <w:rPr>
          <w:rFonts w:ascii="GHEA Grapalat" w:hAnsi="GHEA Grapalat"/>
          <w:i w:val="0"/>
          <w:sz w:val="24"/>
          <w:szCs w:val="24"/>
        </w:rPr>
        <w:t>, которые сгруппированы в лоты "</w:t>
      </w:r>
      <w:r w:rsidR="00E46857">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08A94F8" w14:textId="77777777" w:rsidTr="00216275">
        <w:trPr>
          <w:jc w:val="center"/>
        </w:trPr>
        <w:tc>
          <w:tcPr>
            <w:tcW w:w="3059" w:type="dxa"/>
            <w:gridSpan w:val="2"/>
            <w:vAlign w:val="center"/>
          </w:tcPr>
          <w:p w14:paraId="75A7FC1E"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87FF945"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6147F7B6" w14:textId="77777777" w:rsidTr="00216275">
        <w:trPr>
          <w:jc w:val="center"/>
        </w:trPr>
        <w:tc>
          <w:tcPr>
            <w:tcW w:w="1331" w:type="dxa"/>
            <w:vAlign w:val="center"/>
          </w:tcPr>
          <w:p w14:paraId="0F81E42F"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051B9CB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0F58EB4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FB363C" w:rsidRPr="009044F1" w14:paraId="74DDFD05" w14:textId="77777777" w:rsidTr="00FB363C">
        <w:trPr>
          <w:trHeight w:val="1016"/>
          <w:jc w:val="center"/>
        </w:trPr>
        <w:tc>
          <w:tcPr>
            <w:tcW w:w="1331" w:type="dxa"/>
            <w:vAlign w:val="center"/>
          </w:tcPr>
          <w:p w14:paraId="20F6DBEF" w14:textId="77777777" w:rsidR="00FB363C" w:rsidRPr="0057265B" w:rsidRDefault="00FB363C" w:rsidP="00FB363C">
            <w:pPr>
              <w:pStyle w:val="BodyTextIndent2"/>
              <w:widowControl w:val="0"/>
              <w:spacing w:after="120" w:line="240" w:lineRule="auto"/>
              <w:ind w:firstLine="0"/>
              <w:jc w:val="center"/>
              <w:rPr>
                <w:rFonts w:ascii="GHEA Grapalat" w:hAnsi="GHEA Grapalat"/>
              </w:rPr>
            </w:pPr>
            <w:r w:rsidRPr="0057265B">
              <w:rPr>
                <w:rFonts w:ascii="GHEA Grapalat" w:hAnsi="GHEA Grapalat"/>
              </w:rPr>
              <w:t>1</w:t>
            </w:r>
          </w:p>
        </w:tc>
        <w:tc>
          <w:tcPr>
            <w:tcW w:w="1728" w:type="dxa"/>
            <w:vAlign w:val="center"/>
          </w:tcPr>
          <w:p w14:paraId="396018FF" w14:textId="4E6EC09B" w:rsidR="00FB363C" w:rsidRPr="00FB363C" w:rsidRDefault="001E541C" w:rsidP="00FB363C">
            <w:pPr>
              <w:pStyle w:val="BodyTextIndent2"/>
              <w:spacing w:line="240" w:lineRule="auto"/>
              <w:ind w:firstLine="0"/>
              <w:jc w:val="center"/>
              <w:rPr>
                <w:rFonts w:ascii="GHEA Grapalat" w:hAnsi="GHEA Grapalat"/>
                <w:sz w:val="18"/>
                <w:szCs w:val="18"/>
              </w:rPr>
            </w:pPr>
            <w:r w:rsidRPr="001E541C">
              <w:rPr>
                <w:rFonts w:ascii="GHEA Grapalat" w:hAnsi="GHEA Grapalat" w:cs="Calibri"/>
                <w:b/>
                <w:bCs/>
              </w:rPr>
              <w:t>1 200 000</w:t>
            </w:r>
          </w:p>
        </w:tc>
        <w:tc>
          <w:tcPr>
            <w:tcW w:w="6175" w:type="dxa"/>
            <w:vAlign w:val="center"/>
          </w:tcPr>
          <w:p w14:paraId="36ABB8D1" w14:textId="2DD8CED9" w:rsidR="00FB363C" w:rsidRPr="009A7748" w:rsidRDefault="00741DF0" w:rsidP="009B06F9">
            <w:pPr>
              <w:pStyle w:val="BodyTextIndent2"/>
              <w:widowControl w:val="0"/>
              <w:spacing w:after="120" w:line="240" w:lineRule="auto"/>
              <w:ind w:firstLine="0"/>
              <w:jc w:val="left"/>
              <w:rPr>
                <w:rFonts w:ascii="GHEA Grapalat" w:hAnsi="GHEA Grapalat"/>
                <w:sz w:val="24"/>
                <w:szCs w:val="24"/>
                <w:u w:val="single"/>
                <w:vertAlign w:val="subscript"/>
                <w:lang w:val="hy-AM"/>
              </w:rPr>
            </w:pPr>
            <w:r>
              <w:rPr>
                <w:rFonts w:ascii="GHEA Grapalat" w:hAnsi="GHEA Grapalat" w:cstheme="minorHAnsi"/>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C14573">
              <w:rPr>
                <w:rFonts w:ascii="GHEA Grapalat" w:hAnsi="GHEA Grapalat" w:cstheme="minorHAnsi"/>
              </w:rPr>
              <w:t>.</w:t>
            </w:r>
            <w:r w:rsidR="004D1D80">
              <w:rPr>
                <w:rFonts w:ascii="GHEA Grapalat" w:hAnsi="GHEA Grapalat" w:cstheme="minorHAnsi"/>
              </w:rPr>
              <w:t>.</w:t>
            </w:r>
            <w:r w:rsidR="000E1BAA">
              <w:rPr>
                <w:rFonts w:ascii="GHEA Grapalat" w:hAnsi="GHEA Grapalat" w:cstheme="minorHAnsi"/>
              </w:rPr>
              <w:t>.</w:t>
            </w:r>
            <w:r w:rsidR="00116DBE" w:rsidRPr="00116DBE">
              <w:rPr>
                <w:rFonts w:ascii="GHEA Grapalat" w:hAnsi="GHEA Grapalat" w:cstheme="minorHAnsi"/>
              </w:rPr>
              <w:t xml:space="preserve"> </w:t>
            </w:r>
          </w:p>
        </w:tc>
      </w:tr>
    </w:tbl>
    <w:p w14:paraId="03409385"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5F67FB9A" w14:textId="77777777" w:rsidR="00FB363C" w:rsidRDefault="00FB363C" w:rsidP="00B46D58">
      <w:pPr>
        <w:widowControl w:val="0"/>
        <w:spacing w:after="160"/>
        <w:jc w:val="center"/>
        <w:rPr>
          <w:rFonts w:ascii="GHEA Grapalat" w:hAnsi="GHEA Grapalat"/>
          <w:b/>
          <w:lang w:val="hy-AM"/>
        </w:rPr>
      </w:pPr>
    </w:p>
    <w:p w14:paraId="332C3C2F"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30D9D82"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C60542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68A14EC"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4A515BCE" w14:textId="77777777" w:rsidR="00753E6E" w:rsidRPr="009044F1" w:rsidDel="00664BFB" w:rsidRDefault="00753E6E" w:rsidP="00B46D58">
      <w:pPr>
        <w:widowControl w:val="0"/>
        <w:tabs>
          <w:tab w:val="left" w:pos="1134"/>
        </w:tabs>
        <w:spacing w:after="160"/>
        <w:ind w:firstLine="567"/>
        <w:jc w:val="both"/>
        <w:rPr>
          <w:del w:id="2"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E3BBEE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517B8A7"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A13A780" w14:textId="4FE61A59" w:rsidR="0005455C" w:rsidRPr="0005455C" w:rsidRDefault="0005455C" w:rsidP="0005455C">
      <w:pPr>
        <w:widowControl w:val="0"/>
        <w:tabs>
          <w:tab w:val="left" w:pos="1134"/>
        </w:tabs>
        <w:spacing w:after="160"/>
        <w:ind w:firstLine="567"/>
        <w:jc w:val="both"/>
        <w:rPr>
          <w:rFonts w:ascii="GHEA Grapalat" w:hAnsi="GHEA Grapalat"/>
          <w:lang w:val="hy-AM"/>
        </w:rPr>
      </w:pPr>
      <w:r w:rsidRPr="0005455C">
        <w:rPr>
          <w:rFonts w:ascii="GHEA Grapalat" w:hAnsi="GHEA Grapalat"/>
          <w:lang w:val="hy-AM"/>
        </w:rPr>
        <w:t>7) которые на основании абзаца «е» подпункта 2 пункта 1 постановления Правительства РА N817-А от 20.06.</w:t>
      </w:r>
      <w:r w:rsidR="00C14573">
        <w:rPr>
          <w:rFonts w:ascii="GHEA Grapalat" w:hAnsi="GHEA Grapalat"/>
          <w:lang w:val="hy-AM"/>
        </w:rPr>
        <w:t>2026</w:t>
      </w:r>
      <w:r w:rsidRPr="0005455C">
        <w:rPr>
          <w:rFonts w:ascii="GHEA Grapalat" w:hAnsi="GHEA Grapalat"/>
          <w:lang w:val="hy-AM"/>
        </w:rPr>
        <w:t xml:space="preserve">г., на основании обязательств  o неучастии в процедурах, на дату </w:t>
      </w:r>
      <w:r w:rsidRPr="0005455C">
        <w:rPr>
          <w:rFonts w:ascii="GHEA Grapalat" w:hAnsi="GHEA Grapalat"/>
          <w:lang w:val="hy-AM"/>
        </w:rPr>
        <w:lastRenderedPageBreak/>
        <w:t>подачи заявки включены в список, предусмотренный подпунктом 2 пункта 2 того же постановления.</w:t>
      </w:r>
    </w:p>
    <w:p w14:paraId="1F0DA242" w14:textId="77777777" w:rsidR="00990561" w:rsidRDefault="00990561" w:rsidP="00B46D58">
      <w:pPr>
        <w:widowControl w:val="0"/>
        <w:tabs>
          <w:tab w:val="left" w:pos="1134"/>
        </w:tabs>
        <w:spacing w:after="160"/>
        <w:ind w:firstLine="567"/>
        <w:jc w:val="both"/>
        <w:rPr>
          <w:ins w:id="3"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9167FC3"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F30481D"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3D1BD0">
        <w:rPr>
          <w:rFonts w:ascii="GHEA Grapalat" w:hAnsi="GHEA Grapalat" w:cs="Sylfaen"/>
        </w:rPr>
        <w:t xml:space="preserve">обеспечения </w:t>
      </w:r>
      <w:r>
        <w:rPr>
          <w:rFonts w:ascii="GHEA Grapalat" w:hAnsi="GHEA Grapalat" w:cs="Sylfaen"/>
        </w:rPr>
        <w:t>заявки</w:t>
      </w:r>
      <w:r w:rsidR="003D1BD0">
        <w:rPr>
          <w:rFonts w:ascii="GHEA Grapalat" w:hAnsi="GHEA Grapalat" w:cs="Sylfaen"/>
        </w:rPr>
        <w:t xml:space="preserve"> или </w:t>
      </w:r>
      <w:r>
        <w:rPr>
          <w:rFonts w:ascii="GHEA Grapalat" w:hAnsi="GHEA Grapalat" w:cs="Sylfaen"/>
        </w:rPr>
        <w:t>договора;</w:t>
      </w:r>
    </w:p>
    <w:p w14:paraId="1A4B4612"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54CBE99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DCD49E1" w14:textId="5B2E5129" w:rsidR="0005455C" w:rsidRPr="0005455C" w:rsidRDefault="0005455C" w:rsidP="0005455C">
      <w:pPr>
        <w:widowControl w:val="0"/>
        <w:tabs>
          <w:tab w:val="left" w:pos="1134"/>
        </w:tabs>
        <w:spacing w:after="160"/>
        <w:ind w:firstLine="567"/>
        <w:jc w:val="both"/>
        <w:rPr>
          <w:rFonts w:ascii="GHEA Grapalat" w:hAnsi="GHEA Grapalat"/>
          <w:lang w:val="hy-AM"/>
        </w:rPr>
      </w:pPr>
      <w:r w:rsidRPr="0005455C">
        <w:rPr>
          <w:rFonts w:ascii="GHEA Grapalat" w:hAnsi="GHEA Grapalat"/>
          <w:lang w:val="hy-AM"/>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w:t>
      </w:r>
      <w:r w:rsidR="00C14573">
        <w:rPr>
          <w:rFonts w:ascii="GHEA Grapalat" w:hAnsi="GHEA Grapalat"/>
          <w:lang w:val="hy-AM"/>
        </w:rPr>
        <w:t>2026</w:t>
      </w:r>
      <w:r w:rsidRPr="0005455C">
        <w:rPr>
          <w:rFonts w:ascii="GHEA Grapalat" w:hAnsi="GHEA Grapalat"/>
          <w:lang w:val="hy-AM"/>
        </w:rPr>
        <w:t>г. в период его нахождения автоматически приводит к ограничению права аффилированных с ним лиц на участие в процессе закупок.</w:t>
      </w:r>
    </w:p>
    <w:p w14:paraId="37981887"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0F1BA1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47C4C3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F8571C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D6A291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B857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70500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5F9438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6A12E3E"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077FF6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68CF3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86BDE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4D55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AD4E81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4"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4D95C41" w14:textId="77777777" w:rsidR="00367446" w:rsidRPr="009044F1" w:rsidRDefault="00096865" w:rsidP="00367446">
      <w:pPr>
        <w:widowControl w:val="0"/>
        <w:tabs>
          <w:tab w:val="left" w:pos="1134"/>
        </w:tabs>
        <w:spacing w:after="160" w:line="360" w:lineRule="auto"/>
        <w:ind w:firstLine="567"/>
        <w:jc w:val="both"/>
        <w:rPr>
          <w:rFonts w:ascii="GHEA Grapalat" w:hAnsi="GHEA Grapalat" w:cs="Arial"/>
        </w:rPr>
      </w:pPr>
      <w:r w:rsidRPr="00F329B2">
        <w:rPr>
          <w:rFonts w:ascii="GHEA Grapalat" w:hAnsi="GHEA Grapalat"/>
        </w:rPr>
        <w:t>2.4</w:t>
      </w:r>
      <w:r w:rsidR="00D13662" w:rsidRPr="00F329B2">
        <w:rPr>
          <w:rFonts w:ascii="GHEA Grapalat" w:hAnsi="GHEA Grapalat"/>
        </w:rPr>
        <w:t>.</w:t>
      </w:r>
      <w:r w:rsidR="00524B35" w:rsidRPr="00CA4F41">
        <w:rPr>
          <w:rFonts w:ascii="GHEA Grapalat" w:hAnsi="GHEA Grapalat"/>
          <w:vertAlign w:val="superscript"/>
        </w:rPr>
        <w:t>4</w:t>
      </w:r>
      <w:r w:rsidR="00E1385B" w:rsidRPr="00F329B2">
        <w:rPr>
          <w:rFonts w:ascii="GHEA Grapalat" w:hAnsi="GHEA Grapalat"/>
        </w:rPr>
        <w:tab/>
      </w:r>
      <w:r w:rsidR="0036744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11B4FA8A" w14:textId="77777777" w:rsidR="00367446" w:rsidRPr="009044F1" w:rsidRDefault="00367446" w:rsidP="0036744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66FC3A33" w14:textId="77777777" w:rsidR="00367446" w:rsidRDefault="007C7E58" w:rsidP="00367446">
      <w:pPr>
        <w:widowControl w:val="0"/>
        <w:tabs>
          <w:tab w:val="left" w:pos="1134"/>
        </w:tabs>
        <w:spacing w:after="160" w:line="360" w:lineRule="auto"/>
        <w:ind w:firstLine="567"/>
        <w:jc w:val="both"/>
        <w:rPr>
          <w:rFonts w:ascii="GHEA Grapalat" w:hAnsi="GHEA Grapalat"/>
        </w:rPr>
      </w:pPr>
      <w:r>
        <w:rPr>
          <w:rFonts w:ascii="GHEA Grapalat" w:hAnsi="GHEA Grapalat"/>
          <w:lang w:val="hy-AM"/>
        </w:rPr>
        <w:t>2</w:t>
      </w:r>
      <w:r w:rsidR="00367446" w:rsidRPr="009044F1">
        <w:rPr>
          <w:rFonts w:ascii="GHEA Grapalat" w:hAnsi="GHEA Grapalat"/>
        </w:rPr>
        <w:t>)</w:t>
      </w:r>
      <w:r w:rsidR="00367446" w:rsidRPr="003A1EBB">
        <w:rPr>
          <w:rFonts w:ascii="GHEA Grapalat" w:hAnsi="GHEA Grapalat"/>
        </w:rPr>
        <w:tab/>
      </w:r>
      <w:r w:rsidR="00367446" w:rsidRPr="009044F1">
        <w:rPr>
          <w:rFonts w:ascii="GHEA Grapalat" w:hAnsi="GHEA Grapalat"/>
        </w:rPr>
        <w:t>трудовые ресурсы.</w:t>
      </w:r>
    </w:p>
    <w:p w14:paraId="7551ADF6" w14:textId="77777777" w:rsidR="00D624DB" w:rsidRPr="00590D1B" w:rsidRDefault="00D624DB" w:rsidP="00D624DB">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598BA4BC" w14:textId="77777777" w:rsidR="00D624DB" w:rsidRDefault="00D624DB" w:rsidP="00D624DB">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p w14:paraId="5C783377" w14:textId="77777777" w:rsidR="00D857A4" w:rsidRDefault="00D857A4" w:rsidP="00D857A4">
      <w:pPr>
        <w:widowControl w:val="0"/>
        <w:tabs>
          <w:tab w:val="left" w:pos="1134"/>
        </w:tabs>
        <w:spacing w:after="160" w:line="360" w:lineRule="auto"/>
        <w:jc w:val="both"/>
        <w:rPr>
          <w:rFonts w:ascii="GHEA Grapalat" w:hAnsi="GHEA Grapalat"/>
          <w:b/>
          <w:bCs/>
        </w:rPr>
      </w:pPr>
    </w:p>
    <w:p w14:paraId="4FCFE8D4" w14:textId="77777777" w:rsidR="00762558" w:rsidRDefault="00762558" w:rsidP="00D857A4">
      <w:pPr>
        <w:widowControl w:val="0"/>
        <w:tabs>
          <w:tab w:val="left" w:pos="1134"/>
        </w:tabs>
        <w:spacing w:after="160" w:line="360" w:lineRule="auto"/>
        <w:jc w:val="both"/>
        <w:rPr>
          <w:rFonts w:ascii="GHEA Grapalat" w:hAnsi="GHEA Grapalat"/>
          <w:b/>
          <w:bCs/>
        </w:rPr>
      </w:pPr>
    </w:p>
    <w:p w14:paraId="5A53919E" w14:textId="77777777" w:rsidR="00762558" w:rsidRDefault="00762558" w:rsidP="00D857A4">
      <w:pPr>
        <w:widowControl w:val="0"/>
        <w:tabs>
          <w:tab w:val="left" w:pos="1134"/>
        </w:tabs>
        <w:spacing w:after="160" w:line="360" w:lineRule="auto"/>
        <w:jc w:val="both"/>
        <w:rPr>
          <w:rFonts w:ascii="GHEA Grapalat" w:hAnsi="GHEA Grapalat"/>
          <w:b/>
          <w:bCs/>
        </w:rPr>
      </w:pPr>
    </w:p>
    <w:p w14:paraId="5306403A" w14:textId="77777777" w:rsidR="00762558" w:rsidRDefault="00762558" w:rsidP="00D857A4">
      <w:pPr>
        <w:widowControl w:val="0"/>
        <w:tabs>
          <w:tab w:val="left" w:pos="1134"/>
        </w:tabs>
        <w:spacing w:after="160" w:line="360" w:lineRule="auto"/>
        <w:jc w:val="both"/>
        <w:rPr>
          <w:rFonts w:ascii="GHEA Grapalat" w:hAnsi="GHEA Grapala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400"/>
        <w:gridCol w:w="3510"/>
      </w:tblGrid>
      <w:tr w:rsidR="00D624DB" w:rsidRPr="008059DB" w14:paraId="16DD3047" w14:textId="77777777" w:rsidTr="006561C6">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5D3BAF90" w14:textId="77777777" w:rsidR="00D624DB" w:rsidRPr="008059DB" w:rsidRDefault="00D624DB" w:rsidP="006561C6">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5CB1D66" w14:textId="77777777" w:rsidR="00D624DB" w:rsidRPr="008059DB" w:rsidRDefault="00D624DB" w:rsidP="006561C6">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C33B615" w14:textId="77777777" w:rsidR="00D624DB" w:rsidRPr="008059DB" w:rsidRDefault="00D624DB" w:rsidP="006561C6">
            <w:pPr>
              <w:jc w:val="center"/>
              <w:rPr>
                <w:rFonts w:ascii="GHEA Grapalat" w:hAnsi="GHEA Grapalat" w:cs="Sylfaen"/>
                <w:b/>
                <w:sz w:val="20"/>
              </w:rPr>
            </w:pPr>
            <w:r w:rsidRPr="00590D1B">
              <w:rPr>
                <w:rFonts w:ascii="GHEA Grapalat" w:hAnsi="GHEA Grapalat" w:cs="Sylfaen"/>
                <w:b/>
                <w:sz w:val="20"/>
              </w:rPr>
              <w:t>Оценка</w:t>
            </w:r>
          </w:p>
        </w:tc>
      </w:tr>
      <w:tr w:rsidR="00D624DB" w:rsidRPr="008059DB" w14:paraId="73006FC3" w14:textId="77777777" w:rsidTr="006561C6">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E91D5F4" w14:textId="77777777" w:rsidR="00D624DB" w:rsidRPr="008059DB" w:rsidRDefault="00D624DB" w:rsidP="006561C6">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BC9DA63" w14:textId="77777777" w:rsidR="00D624DB" w:rsidRPr="008059DB" w:rsidRDefault="00D624DB" w:rsidP="006561C6">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09CC05A0" w14:textId="77777777" w:rsidR="00D624DB" w:rsidRPr="008059DB" w:rsidRDefault="00D624DB" w:rsidP="006561C6">
            <w:pPr>
              <w:jc w:val="center"/>
              <w:rPr>
                <w:rFonts w:ascii="GHEA Grapalat" w:hAnsi="GHEA Grapalat" w:cs="Sylfaen"/>
                <w:sz w:val="20"/>
              </w:rPr>
            </w:pPr>
            <w:r w:rsidRPr="00590D1B">
              <w:rPr>
                <w:rFonts w:ascii="GHEA Grapalat" w:hAnsi="GHEA Grapalat" w:cs="Sylfaen"/>
                <w:b/>
                <w:sz w:val="20"/>
              </w:rPr>
              <w:t>Пропорции</w:t>
            </w:r>
          </w:p>
        </w:tc>
      </w:tr>
      <w:tr w:rsidR="00D624DB" w:rsidRPr="008059DB" w14:paraId="47A4EC24" w14:textId="77777777" w:rsidTr="006561C6">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72CC8539" w14:textId="77777777" w:rsidR="00D624DB" w:rsidRPr="008059DB" w:rsidRDefault="00D624DB" w:rsidP="006561C6">
            <w:pPr>
              <w:ind w:firstLine="567"/>
              <w:jc w:val="both"/>
              <w:rPr>
                <w:rFonts w:ascii="GHEA Grapalat" w:hAnsi="GHEA Grapalat" w:cs="Sylfaen"/>
                <w:sz w:val="20"/>
              </w:rPr>
            </w:pPr>
            <w:r>
              <w:rPr>
                <w:rFonts w:ascii="GHEA Grapalat" w:hAnsi="GHEA Grapalat" w:cs="Sylfaen"/>
                <w:sz w:val="20"/>
              </w:rPr>
              <w:t>1</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1FBF70" w14:textId="77777777" w:rsidR="00D624DB" w:rsidRPr="008059DB" w:rsidRDefault="00D624DB" w:rsidP="006561C6">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7BFFFC88" w14:textId="77777777" w:rsidR="00D624DB" w:rsidRPr="008059DB" w:rsidRDefault="00D624DB" w:rsidP="006561C6">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687ED3C" w14:textId="77777777" w:rsidR="00D624DB" w:rsidRPr="008059DB" w:rsidRDefault="00D624DB" w:rsidP="006561C6">
            <w:pPr>
              <w:ind w:firstLine="567"/>
              <w:jc w:val="center"/>
              <w:rPr>
                <w:rFonts w:ascii="GHEA Grapalat" w:hAnsi="GHEA Grapalat" w:cs="Sylfaen"/>
                <w:b/>
                <w:bCs/>
                <w:sz w:val="20"/>
              </w:rPr>
            </w:pPr>
            <w:r w:rsidRPr="008059DB">
              <w:rPr>
                <w:rFonts w:ascii="GHEA Grapalat" w:hAnsi="GHEA Grapalat" w:cs="Sylfaen"/>
                <w:b/>
                <w:bCs/>
                <w:sz w:val="20"/>
              </w:rPr>
              <w:t>70 %</w:t>
            </w:r>
          </w:p>
        </w:tc>
      </w:tr>
      <w:tr w:rsidR="00D624DB" w:rsidRPr="008059DB" w14:paraId="1AFBDEA3" w14:textId="77777777" w:rsidTr="006561C6">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D03F6A6" w14:textId="77777777" w:rsidR="00D624DB" w:rsidRPr="008059DB" w:rsidRDefault="00D624DB" w:rsidP="006561C6">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3C1A026A" w14:textId="77777777" w:rsidR="00D624DB" w:rsidRPr="008059DB" w:rsidRDefault="00D624DB" w:rsidP="006561C6">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4CDB7A9E" w14:textId="77777777" w:rsidR="00D624DB" w:rsidRPr="008059DB" w:rsidRDefault="00D624DB" w:rsidP="006561C6">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4B98C185" w14:textId="77777777" w:rsidR="00D624DB" w:rsidRPr="007C7E58" w:rsidRDefault="00D624DB" w:rsidP="00D624DB">
      <w:pPr>
        <w:pStyle w:val="norm"/>
        <w:widowControl w:val="0"/>
        <w:tabs>
          <w:tab w:val="left" w:pos="1134"/>
        </w:tabs>
        <w:spacing w:line="240" w:lineRule="auto"/>
        <w:ind w:firstLine="567"/>
        <w:rPr>
          <w:rFonts w:ascii="GHEA Grapalat" w:hAnsi="GHEA Grapalat"/>
          <w:sz w:val="24"/>
          <w:szCs w:val="24"/>
        </w:rPr>
      </w:pPr>
    </w:p>
    <w:p w14:paraId="3E44EEE6" w14:textId="77777777" w:rsidR="00D624DB" w:rsidRPr="009044F1" w:rsidRDefault="00D624DB" w:rsidP="00D624DB">
      <w:pPr>
        <w:widowControl w:val="0"/>
        <w:tabs>
          <w:tab w:val="left" w:pos="1134"/>
        </w:tabs>
        <w:spacing w:after="160" w:line="360" w:lineRule="auto"/>
        <w:ind w:firstLine="567"/>
        <w:jc w:val="both"/>
        <w:rPr>
          <w:rFonts w:ascii="GHEA Grapalat" w:hAnsi="GHEA Grapalat" w:cs="Arial"/>
        </w:rPr>
      </w:pPr>
      <w:r>
        <w:rPr>
          <w:rFonts w:ascii="GHEA Grapalat" w:hAnsi="GHEA Grapalat"/>
          <w:lang w:val="en-US"/>
        </w:rPr>
        <w:t xml:space="preserve">2.4.1 </w:t>
      </w:r>
      <w:r w:rsidRPr="009044F1">
        <w:rPr>
          <w:rFonts w:ascii="GHEA Grapalat" w:hAnsi="GHEA Grapalat"/>
        </w:rPr>
        <w:t>Предъявляемые к участнику:</w:t>
      </w:r>
    </w:p>
    <w:p w14:paraId="758DB063" w14:textId="77777777" w:rsidR="00D624DB" w:rsidRPr="009044F1" w:rsidRDefault="00D624DB" w:rsidP="00D624DB">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594"/>
      </w:tblGrid>
      <w:tr w:rsidR="00D624DB" w14:paraId="2C5BCD6F" w14:textId="77777777" w:rsidTr="006561C6">
        <w:tc>
          <w:tcPr>
            <w:tcW w:w="675" w:type="dxa"/>
          </w:tcPr>
          <w:p w14:paraId="57B4C711" w14:textId="77777777" w:rsidR="00D624DB" w:rsidRDefault="00D624DB" w:rsidP="006561C6">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4D45AFD1" w14:textId="77777777" w:rsidR="00D624DB" w:rsidRPr="008C1FF8" w:rsidRDefault="00D624DB" w:rsidP="006561C6">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0576BA33" w14:textId="77777777" w:rsidR="00D624DB" w:rsidRPr="008C1FF8" w:rsidRDefault="00D624DB" w:rsidP="006561C6">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594" w:type="dxa"/>
          </w:tcPr>
          <w:p w14:paraId="36D1DEC4" w14:textId="77777777" w:rsidR="00D624DB" w:rsidRPr="00DE0D4A" w:rsidRDefault="00D624DB" w:rsidP="006561C6">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D624DB" w14:paraId="54D01B2C" w14:textId="77777777" w:rsidTr="006561C6">
        <w:tc>
          <w:tcPr>
            <w:tcW w:w="675" w:type="dxa"/>
          </w:tcPr>
          <w:p w14:paraId="58E4F90F" w14:textId="77777777" w:rsidR="00D624DB" w:rsidRDefault="00D624DB" w:rsidP="00E26EA7">
            <w:pPr>
              <w:widowControl w:val="0"/>
              <w:tabs>
                <w:tab w:val="left" w:pos="1134"/>
              </w:tabs>
              <w:spacing w:after="160"/>
              <w:jc w:val="center"/>
              <w:rPr>
                <w:rFonts w:ascii="GHEA Grapalat" w:hAnsi="GHEA Grapalat"/>
                <w:color w:val="000000"/>
              </w:rPr>
            </w:pPr>
            <w:r>
              <w:rPr>
                <w:rFonts w:ascii="GHEA Grapalat" w:hAnsi="GHEA Grapalat"/>
                <w:color w:val="000000"/>
              </w:rPr>
              <w:t>1</w:t>
            </w:r>
          </w:p>
        </w:tc>
        <w:tc>
          <w:tcPr>
            <w:tcW w:w="3261" w:type="dxa"/>
          </w:tcPr>
          <w:p w14:paraId="63339734" w14:textId="5228CE0A" w:rsidR="00D624DB" w:rsidRPr="00E833D6" w:rsidRDefault="00A146C0" w:rsidP="006561C6">
            <w:pPr>
              <w:widowControl w:val="0"/>
              <w:tabs>
                <w:tab w:val="left" w:pos="1134"/>
              </w:tabs>
              <w:spacing w:after="160"/>
              <w:rPr>
                <w:rFonts w:ascii="GHEA Grapalat" w:hAnsi="GHEA Grapalat"/>
                <w:color w:val="000000"/>
                <w:lang w:val="hy-AM"/>
              </w:rPr>
            </w:pPr>
            <w:r w:rsidRPr="00A146C0">
              <w:rPr>
                <w:rFonts w:ascii="GHEA Grapalat" w:hAnsi="GHEA Grapalat"/>
                <w:color w:val="000000"/>
              </w:rPr>
              <w:t>Участник должен иметь в своем активе надлежаще реализованный как минимум один договор на проектирование общественных зданий и сооружений в течение года подачи заявки и трех предшествующих ему лет.</w:t>
            </w:r>
            <w:r w:rsidR="00D75386" w:rsidRPr="00D75386">
              <w:rPr>
                <w:rFonts w:ascii="GHEA Grapalat" w:hAnsi="GHEA Grapalat"/>
                <w:color w:val="000000"/>
              </w:rPr>
              <w:t xml:space="preserve"> Ранее заключенный договор (договоры) оценивается (оцениваются) как аналогичный, если объём работ, выполненных в его (их) рамках (или общий объём), составляет не менее пятидесяти процентов от цены покупки в денежном выражении. При этом объём работ, выполненных в рамках хотя бы одного договора, должен составлять не менее двадцати процентов от цены покупки в денежном выражении.</w:t>
            </w:r>
          </w:p>
        </w:tc>
        <w:tc>
          <w:tcPr>
            <w:tcW w:w="3028" w:type="dxa"/>
          </w:tcPr>
          <w:p w14:paraId="4D3C8F2A" w14:textId="77777777" w:rsidR="00D624DB" w:rsidRPr="00DE746E" w:rsidRDefault="00D624DB" w:rsidP="006561C6">
            <w:pPr>
              <w:widowControl w:val="0"/>
              <w:tabs>
                <w:tab w:val="left" w:pos="1134"/>
              </w:tabs>
              <w:spacing w:after="160"/>
              <w:rPr>
                <w:rFonts w:ascii="GHEA Grapalat" w:hAnsi="GHEA Grapalat"/>
                <w:color w:val="000000"/>
              </w:rPr>
            </w:pPr>
            <w:r w:rsidRPr="00E833D6">
              <w:rPr>
                <w:rFonts w:ascii="GHEA Grapalat" w:hAnsi="GHEA Grapalat"/>
                <w:color w:val="000000"/>
              </w:rPr>
              <w:t>копии ранее заключенных договоров (контрактов, соглашений), копия акта (протокола сдачи-приемки и т.д.), удостоверяющего исполнение договора в установленный срок, заверенная сторонами договора, или письменное подтверждение стороны, принявшей исполнение данного договора</w:t>
            </w:r>
          </w:p>
        </w:tc>
        <w:tc>
          <w:tcPr>
            <w:tcW w:w="2594" w:type="dxa"/>
          </w:tcPr>
          <w:p w14:paraId="274D1FF7" w14:textId="77777777" w:rsidR="00D624DB" w:rsidRPr="005F4445" w:rsidRDefault="00D624DB" w:rsidP="006561C6">
            <w:pPr>
              <w:widowControl w:val="0"/>
              <w:tabs>
                <w:tab w:val="left" w:pos="1134"/>
              </w:tabs>
              <w:spacing w:after="160"/>
              <w:rPr>
                <w:rFonts w:ascii="GHEA Grapalat" w:hAnsi="GHEA Grapalat"/>
                <w:color w:val="000000"/>
              </w:rPr>
            </w:pPr>
            <w:r w:rsidRPr="00E833D6">
              <w:rPr>
                <w:rFonts w:ascii="GHEA Grapalat" w:hAnsi="GHEA Grapalat"/>
                <w:color w:val="000000"/>
              </w:rPr>
              <w:t>контракты, ранее заключенные на выполнение работ по оформлению проектно-сметной документации</w:t>
            </w:r>
          </w:p>
        </w:tc>
      </w:tr>
    </w:tbl>
    <w:p w14:paraId="4EAF5C06" w14:textId="77777777" w:rsidR="00D624DB" w:rsidRDefault="00D624DB" w:rsidP="00D624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386A2161" w14:textId="77777777" w:rsidR="000963A3" w:rsidRPr="00220C94" w:rsidRDefault="000963A3" w:rsidP="000963A3">
      <w:pPr>
        <w:pStyle w:val="norm"/>
        <w:widowControl w:val="0"/>
        <w:tabs>
          <w:tab w:val="left" w:pos="1134"/>
        </w:tabs>
        <w:spacing w:line="360" w:lineRule="auto"/>
        <w:ind w:firstLine="567"/>
        <w:rPr>
          <w:rFonts w:ascii="GHEA Grapalat" w:hAnsi="GHEA Grapalat"/>
          <w:sz w:val="24"/>
          <w:szCs w:val="24"/>
        </w:rPr>
      </w:pPr>
      <w:r w:rsidRPr="00220C94">
        <w:rPr>
          <w:rFonts w:ascii="GHEA Grapalat" w:hAnsi="GHEA Grapalat"/>
          <w:sz w:val="24"/>
          <w:szCs w:val="24"/>
        </w:rPr>
        <w:t>2. Критерий «Трудовые ресурсы» оценивается следующим образом:</w:t>
      </w:r>
    </w:p>
    <w:p w14:paraId="5A8F5FDA" w14:textId="062111AA" w:rsidR="000963A3" w:rsidRDefault="000963A3" w:rsidP="000963A3">
      <w:pPr>
        <w:pStyle w:val="norm"/>
        <w:widowControl w:val="0"/>
        <w:tabs>
          <w:tab w:val="left" w:pos="1134"/>
        </w:tabs>
        <w:spacing w:line="360" w:lineRule="auto"/>
        <w:ind w:firstLine="567"/>
        <w:rPr>
          <w:rFonts w:ascii="GHEA Grapalat" w:hAnsi="GHEA Grapalat"/>
          <w:b/>
          <w:bCs/>
          <w:sz w:val="24"/>
          <w:szCs w:val="24"/>
          <w:lang w:val="hy-AM"/>
        </w:rPr>
      </w:pPr>
      <w:r w:rsidRPr="00786B8B">
        <w:rPr>
          <w:rFonts w:ascii="GHEA Grapalat" w:hAnsi="GHEA Grapalat"/>
          <w:b/>
          <w:bCs/>
          <w:sz w:val="24"/>
          <w:szCs w:val="24"/>
        </w:rPr>
        <w:lastRenderedPageBreak/>
        <w:t xml:space="preserve">а) </w:t>
      </w:r>
      <w:r w:rsidR="00A146C0" w:rsidRPr="00A146C0">
        <w:rPr>
          <w:rFonts w:ascii="GHEA Grapalat" w:hAnsi="GHEA Grapalat"/>
          <w:b/>
          <w:bCs/>
          <w:sz w:val="24"/>
          <w:szCs w:val="24"/>
        </w:rPr>
        <w:t xml:space="preserve">В штате должно быть не менее </w:t>
      </w:r>
      <w:r w:rsidR="001A7D8C" w:rsidRPr="001A7D8C">
        <w:rPr>
          <w:rFonts w:ascii="GHEA Grapalat" w:hAnsi="GHEA Grapalat"/>
          <w:b/>
          <w:bCs/>
          <w:sz w:val="24"/>
          <w:szCs w:val="24"/>
        </w:rPr>
        <w:t>4</w:t>
      </w:r>
      <w:r w:rsidR="00A146C0" w:rsidRPr="00A146C0">
        <w:rPr>
          <w:rFonts w:ascii="GHEA Grapalat" w:hAnsi="GHEA Grapalat"/>
          <w:b/>
          <w:bCs/>
          <w:sz w:val="24"/>
          <w:szCs w:val="24"/>
        </w:rPr>
        <w:t xml:space="preserve"> человек с опытом профессиональной работы не менее 3 лет.</w:t>
      </w:r>
    </w:p>
    <w:tbl>
      <w:tblPr>
        <w:tblStyle w:val="TableGrid"/>
        <w:tblW w:w="9318" w:type="dxa"/>
        <w:tblInd w:w="175" w:type="dxa"/>
        <w:tblLayout w:type="fixed"/>
        <w:tblLook w:val="04A0" w:firstRow="1" w:lastRow="0" w:firstColumn="1" w:lastColumn="0" w:noHBand="0" w:noVBand="1"/>
      </w:tblPr>
      <w:tblGrid>
        <w:gridCol w:w="936"/>
        <w:gridCol w:w="3795"/>
        <w:gridCol w:w="2124"/>
        <w:gridCol w:w="2463"/>
      </w:tblGrid>
      <w:tr w:rsidR="00A146C0" w:rsidRPr="005E04F1" w14:paraId="0234379B" w14:textId="77777777" w:rsidTr="006561C6">
        <w:trPr>
          <w:trHeight w:val="612"/>
        </w:trPr>
        <w:tc>
          <w:tcPr>
            <w:tcW w:w="936" w:type="dxa"/>
            <w:vAlign w:val="center"/>
          </w:tcPr>
          <w:p w14:paraId="5D8ECAF0" w14:textId="048B6680" w:rsidR="00A146C0" w:rsidRPr="00A146C0" w:rsidRDefault="00A146C0" w:rsidP="00BE5912">
            <w:pPr>
              <w:ind w:right="-720" w:hanging="460"/>
              <w:jc w:val="center"/>
              <w:rPr>
                <w:rFonts w:ascii="GHEA Grapalat" w:hAnsi="GHEA Grapalat"/>
                <w:sz w:val="22"/>
                <w:szCs w:val="22"/>
                <w:lang w:val="en-US"/>
              </w:rPr>
            </w:pPr>
            <w:r>
              <w:rPr>
                <w:rFonts w:ascii="GHEA Grapalat" w:hAnsi="GHEA Grapalat" w:cs="Arial Armenian"/>
                <w:b/>
                <w:sz w:val="22"/>
                <w:szCs w:val="22"/>
                <w:lang w:val="en-US"/>
              </w:rPr>
              <w:t>N</w:t>
            </w:r>
          </w:p>
        </w:tc>
        <w:tc>
          <w:tcPr>
            <w:tcW w:w="3795" w:type="dxa"/>
            <w:vAlign w:val="center"/>
          </w:tcPr>
          <w:p w14:paraId="4A0C34D3" w14:textId="3140C12E" w:rsidR="00A146C0" w:rsidRPr="009E267A" w:rsidRDefault="00A146C0" w:rsidP="006561C6">
            <w:pPr>
              <w:ind w:right="90"/>
              <w:jc w:val="center"/>
              <w:rPr>
                <w:rFonts w:ascii="GHEA Grapalat" w:hAnsi="GHEA Grapalat"/>
                <w:sz w:val="22"/>
                <w:szCs w:val="22"/>
                <w:lang w:val="hy-AM"/>
              </w:rPr>
            </w:pPr>
            <w:r w:rsidRPr="00A146C0">
              <w:rPr>
                <w:rFonts w:ascii="GHEA Grapalat" w:hAnsi="GHEA Grapalat" w:cs="Arial Armenian"/>
                <w:b/>
                <w:sz w:val="22"/>
                <w:szCs w:val="22"/>
                <w:lang w:val="hy-AM"/>
              </w:rPr>
              <w:t>Сертифицированная профессия</w:t>
            </w:r>
          </w:p>
        </w:tc>
        <w:tc>
          <w:tcPr>
            <w:tcW w:w="2124" w:type="dxa"/>
            <w:vAlign w:val="center"/>
          </w:tcPr>
          <w:p w14:paraId="5153621C" w14:textId="70A062DC" w:rsidR="00A146C0" w:rsidRPr="00A146C0" w:rsidRDefault="00A146C0" w:rsidP="006561C6">
            <w:pPr>
              <w:ind w:right="346"/>
              <w:jc w:val="center"/>
              <w:rPr>
                <w:rFonts w:ascii="GHEA Grapalat" w:hAnsi="GHEA Grapalat"/>
                <w:sz w:val="22"/>
                <w:szCs w:val="22"/>
              </w:rPr>
            </w:pPr>
            <w:r>
              <w:rPr>
                <w:rFonts w:ascii="GHEA Grapalat" w:hAnsi="GHEA Grapalat" w:cs="Arial Armenian"/>
                <w:b/>
                <w:sz w:val="22"/>
                <w:szCs w:val="22"/>
              </w:rPr>
              <w:t xml:space="preserve">Класс </w:t>
            </w:r>
            <w:r w:rsidRPr="00A146C0">
              <w:rPr>
                <w:rFonts w:ascii="GHEA Grapalat" w:hAnsi="GHEA Grapalat" w:cs="Arial Armenian"/>
                <w:b/>
                <w:sz w:val="22"/>
                <w:szCs w:val="22"/>
                <w:lang w:val="hy-AM"/>
              </w:rPr>
              <w:t>сертифика</w:t>
            </w:r>
            <w:r>
              <w:rPr>
                <w:rFonts w:ascii="GHEA Grapalat" w:hAnsi="GHEA Grapalat" w:cs="Arial Armenian"/>
                <w:b/>
                <w:sz w:val="22"/>
                <w:szCs w:val="22"/>
              </w:rPr>
              <w:t>та</w:t>
            </w:r>
          </w:p>
        </w:tc>
        <w:tc>
          <w:tcPr>
            <w:tcW w:w="2463" w:type="dxa"/>
            <w:vAlign w:val="center"/>
          </w:tcPr>
          <w:p w14:paraId="06E7B5C0" w14:textId="3F88A630" w:rsidR="00A146C0" w:rsidRPr="009E267A" w:rsidRDefault="00A146C0" w:rsidP="006561C6">
            <w:pPr>
              <w:ind w:right="346"/>
              <w:jc w:val="center"/>
              <w:rPr>
                <w:rFonts w:ascii="GHEA Grapalat" w:hAnsi="GHEA Grapalat" w:cs="Arial Armenian"/>
                <w:b/>
                <w:sz w:val="22"/>
                <w:szCs w:val="22"/>
                <w:lang w:val="hy-AM"/>
              </w:rPr>
            </w:pPr>
            <w:r w:rsidRPr="00A146C0">
              <w:rPr>
                <w:rFonts w:ascii="GHEA Grapalat" w:hAnsi="GHEA Grapalat" w:cs="Arial Armenian"/>
                <w:b/>
                <w:sz w:val="22"/>
                <w:szCs w:val="22"/>
                <w:lang w:val="hy-AM"/>
              </w:rPr>
              <w:t>Количество специалистов</w:t>
            </w:r>
          </w:p>
        </w:tc>
      </w:tr>
      <w:tr w:rsidR="00315D9E" w:rsidRPr="005E04F1" w14:paraId="685A4B7B" w14:textId="77777777" w:rsidTr="00EF7232">
        <w:trPr>
          <w:trHeight w:val="386"/>
        </w:trPr>
        <w:tc>
          <w:tcPr>
            <w:tcW w:w="936" w:type="dxa"/>
            <w:vAlign w:val="center"/>
          </w:tcPr>
          <w:p w14:paraId="2845F945" w14:textId="77777777" w:rsidR="00315D9E" w:rsidRPr="005E04F1" w:rsidRDefault="00315D9E" w:rsidP="00315D9E">
            <w:pPr>
              <w:pStyle w:val="ListParagraph"/>
              <w:numPr>
                <w:ilvl w:val="0"/>
                <w:numId w:val="10"/>
              </w:numPr>
              <w:ind w:left="720" w:right="-720"/>
              <w:contextualSpacing/>
              <w:rPr>
                <w:rFonts w:ascii="GHEA Grapalat" w:hAnsi="GHEA Grapalat" w:cs="Arial Armenian"/>
                <w:b/>
                <w:sz w:val="22"/>
                <w:szCs w:val="22"/>
                <w:lang w:val="hy-AM"/>
              </w:rPr>
            </w:pPr>
          </w:p>
        </w:tc>
        <w:tc>
          <w:tcPr>
            <w:tcW w:w="3795" w:type="dxa"/>
          </w:tcPr>
          <w:p w14:paraId="1F789C3F" w14:textId="76F408F4" w:rsidR="00315D9E" w:rsidRPr="009E267A" w:rsidRDefault="00315D9E" w:rsidP="00315D9E">
            <w:pPr>
              <w:ind w:right="437"/>
              <w:jc w:val="center"/>
              <w:rPr>
                <w:rFonts w:ascii="GHEA Grapalat" w:hAnsi="GHEA Grapalat" w:cs="Arial Armenian"/>
                <w:sz w:val="22"/>
                <w:szCs w:val="22"/>
                <w:lang w:val="hy-AM"/>
              </w:rPr>
            </w:pPr>
            <w:r w:rsidRPr="004373E1">
              <w:t>Инженер-конструктор в области электротехники и энергетики</w:t>
            </w:r>
          </w:p>
        </w:tc>
        <w:tc>
          <w:tcPr>
            <w:tcW w:w="2124" w:type="dxa"/>
          </w:tcPr>
          <w:p w14:paraId="710ECEA3" w14:textId="0B087254" w:rsidR="00315D9E" w:rsidRPr="00A146C0" w:rsidRDefault="00315D9E" w:rsidP="00315D9E">
            <w:pPr>
              <w:ind w:right="-21"/>
              <w:jc w:val="center"/>
              <w:rPr>
                <w:rFonts w:ascii="GHEA Grapalat" w:hAnsi="GHEA Grapalat" w:cs="Arial Armenian"/>
                <w:sz w:val="22"/>
                <w:szCs w:val="22"/>
              </w:rPr>
            </w:pPr>
            <w:r w:rsidRPr="004373E1">
              <w:t>Не ниже 3-го курса.</w:t>
            </w:r>
          </w:p>
        </w:tc>
        <w:tc>
          <w:tcPr>
            <w:tcW w:w="2463" w:type="dxa"/>
          </w:tcPr>
          <w:p w14:paraId="64B94520" w14:textId="77777777" w:rsidR="00315D9E" w:rsidRDefault="00315D9E" w:rsidP="00315D9E">
            <w:pPr>
              <w:ind w:right="178"/>
              <w:jc w:val="center"/>
              <w:rPr>
                <w:rFonts w:ascii="GHEA Grapalat" w:hAnsi="GHEA Grapalat" w:cs="Arial Armenian"/>
                <w:sz w:val="22"/>
                <w:szCs w:val="22"/>
                <w:lang w:val="hy-AM"/>
              </w:rPr>
            </w:pPr>
            <w:r>
              <w:rPr>
                <w:rFonts w:ascii="GHEA Grapalat" w:hAnsi="GHEA Grapalat" w:cs="Arial Armenian"/>
                <w:sz w:val="22"/>
                <w:szCs w:val="22"/>
                <w:lang w:val="hy-AM"/>
              </w:rPr>
              <w:t xml:space="preserve">     </w:t>
            </w:r>
          </w:p>
          <w:p w14:paraId="601A346E" w14:textId="6A95808F" w:rsidR="00315D9E" w:rsidRPr="009E267A" w:rsidRDefault="00315D9E" w:rsidP="00315D9E">
            <w:pPr>
              <w:ind w:right="178"/>
              <w:jc w:val="center"/>
              <w:rPr>
                <w:rFonts w:ascii="GHEA Grapalat" w:hAnsi="GHEA Grapalat" w:cs="Arial Armenian"/>
                <w:sz w:val="22"/>
                <w:szCs w:val="22"/>
                <w:lang w:val="hy-AM"/>
              </w:rPr>
            </w:pPr>
            <w:r>
              <w:rPr>
                <w:rFonts w:ascii="GHEA Grapalat" w:hAnsi="GHEA Grapalat" w:cs="Arial Armenian"/>
                <w:sz w:val="22"/>
                <w:szCs w:val="22"/>
                <w:lang w:val="hy-AM"/>
              </w:rPr>
              <w:t xml:space="preserve"> </w:t>
            </w:r>
            <w:r w:rsidRPr="009E267A">
              <w:rPr>
                <w:rFonts w:ascii="GHEA Grapalat" w:hAnsi="GHEA Grapalat" w:cs="Arial Armenian"/>
                <w:sz w:val="22"/>
                <w:szCs w:val="22"/>
                <w:lang w:val="hy-AM"/>
              </w:rPr>
              <w:t>1</w:t>
            </w:r>
          </w:p>
        </w:tc>
      </w:tr>
      <w:tr w:rsidR="00A146C0" w:rsidRPr="005E04F1" w14:paraId="6D23F17A" w14:textId="77777777" w:rsidTr="006561C6">
        <w:trPr>
          <w:trHeight w:val="625"/>
        </w:trPr>
        <w:tc>
          <w:tcPr>
            <w:tcW w:w="936" w:type="dxa"/>
            <w:vAlign w:val="center"/>
          </w:tcPr>
          <w:p w14:paraId="35C16F72" w14:textId="329DCB85" w:rsidR="00A146C0" w:rsidRPr="005E04F1" w:rsidRDefault="00A146C0" w:rsidP="00A146C0">
            <w:pPr>
              <w:pStyle w:val="ListParagraph"/>
              <w:numPr>
                <w:ilvl w:val="0"/>
                <w:numId w:val="10"/>
              </w:numPr>
              <w:ind w:left="720" w:right="-720"/>
              <w:contextualSpacing/>
              <w:rPr>
                <w:rFonts w:ascii="GHEA Grapalat" w:hAnsi="GHEA Grapalat" w:cs="Arial Armenian"/>
                <w:b/>
                <w:sz w:val="22"/>
                <w:szCs w:val="22"/>
                <w:lang w:val="hy-AM"/>
              </w:rPr>
            </w:pPr>
          </w:p>
        </w:tc>
        <w:tc>
          <w:tcPr>
            <w:tcW w:w="3795" w:type="dxa"/>
            <w:vAlign w:val="center"/>
          </w:tcPr>
          <w:p w14:paraId="67DAEBDB" w14:textId="77777777" w:rsidR="00315D9E" w:rsidRPr="00315D9E" w:rsidRDefault="00315D9E" w:rsidP="00315D9E">
            <w:pPr>
              <w:ind w:right="437"/>
              <w:jc w:val="center"/>
              <w:rPr>
                <w:rFonts w:ascii="GHEA Grapalat" w:hAnsi="GHEA Grapalat" w:cs="Arial Armenian"/>
                <w:sz w:val="22"/>
                <w:szCs w:val="22"/>
                <w:lang w:val="hy-AM"/>
              </w:rPr>
            </w:pPr>
            <w:r w:rsidRPr="00315D9E">
              <w:rPr>
                <w:rFonts w:ascii="GHEA Grapalat" w:hAnsi="GHEA Grapalat" w:cs="Arial Armenian"/>
                <w:sz w:val="22"/>
                <w:szCs w:val="22"/>
                <w:lang w:val="hy-AM"/>
              </w:rPr>
              <w:t>Инженер по водоснабжению и водоотведению</w:t>
            </w:r>
          </w:p>
          <w:p w14:paraId="38C28620" w14:textId="549718C8" w:rsidR="00A146C0" w:rsidRPr="009E267A" w:rsidRDefault="00315D9E" w:rsidP="00315D9E">
            <w:pPr>
              <w:ind w:right="437"/>
              <w:jc w:val="center"/>
              <w:rPr>
                <w:rFonts w:ascii="GHEA Grapalat" w:hAnsi="GHEA Grapalat" w:cs="Arial Armenian"/>
                <w:sz w:val="22"/>
                <w:szCs w:val="22"/>
                <w:lang w:val="hy-AM"/>
              </w:rPr>
            </w:pPr>
            <w:r w:rsidRPr="00315D9E">
              <w:rPr>
                <w:rFonts w:ascii="GHEA Grapalat" w:hAnsi="GHEA Grapalat" w:cs="Arial Armenian"/>
                <w:sz w:val="22"/>
                <w:szCs w:val="22"/>
                <w:lang w:val="hy-AM"/>
              </w:rPr>
              <w:t>проектировщик</w:t>
            </w:r>
          </w:p>
        </w:tc>
        <w:tc>
          <w:tcPr>
            <w:tcW w:w="2124" w:type="dxa"/>
            <w:vAlign w:val="center"/>
          </w:tcPr>
          <w:p w14:paraId="19A0514B" w14:textId="7D345CD1" w:rsidR="00A146C0" w:rsidRPr="009E267A" w:rsidRDefault="00315D9E" w:rsidP="006561C6">
            <w:pPr>
              <w:ind w:right="-21"/>
              <w:jc w:val="center"/>
              <w:rPr>
                <w:rFonts w:ascii="GHEA Grapalat" w:hAnsi="GHEA Grapalat" w:cs="Arial Armenian"/>
                <w:sz w:val="22"/>
                <w:szCs w:val="22"/>
                <w:lang w:val="hy-AM"/>
              </w:rPr>
            </w:pPr>
            <w:r w:rsidRPr="004373E1">
              <w:t>Не ниже 3-го курса</w:t>
            </w:r>
          </w:p>
        </w:tc>
        <w:tc>
          <w:tcPr>
            <w:tcW w:w="2463" w:type="dxa"/>
          </w:tcPr>
          <w:p w14:paraId="0471E696" w14:textId="77777777" w:rsidR="00762558" w:rsidRDefault="00762558" w:rsidP="006561C6">
            <w:pPr>
              <w:ind w:right="-106"/>
              <w:jc w:val="center"/>
              <w:rPr>
                <w:rFonts w:ascii="GHEA Grapalat" w:hAnsi="GHEA Grapalat" w:cs="Arial Armenian"/>
                <w:sz w:val="22"/>
                <w:szCs w:val="22"/>
                <w:lang w:val="hy-AM"/>
              </w:rPr>
            </w:pPr>
          </w:p>
          <w:p w14:paraId="365B71A7" w14:textId="20A7CCE7" w:rsidR="00A146C0" w:rsidRPr="009E267A" w:rsidRDefault="00762558" w:rsidP="00762558">
            <w:pPr>
              <w:ind w:right="-106"/>
              <w:rPr>
                <w:rFonts w:ascii="GHEA Grapalat" w:hAnsi="GHEA Grapalat" w:cs="Arial Armenian"/>
                <w:sz w:val="22"/>
                <w:szCs w:val="22"/>
                <w:lang w:val="hy-AM"/>
              </w:rPr>
            </w:pPr>
            <w:r>
              <w:rPr>
                <w:rFonts w:ascii="GHEA Grapalat" w:hAnsi="GHEA Grapalat" w:cs="Arial Armenian"/>
                <w:sz w:val="22"/>
                <w:szCs w:val="22"/>
                <w:lang w:val="hy-AM"/>
              </w:rPr>
              <w:t xml:space="preserve">                 </w:t>
            </w:r>
            <w:r w:rsidR="00A146C0" w:rsidRPr="009E267A">
              <w:rPr>
                <w:rFonts w:ascii="GHEA Grapalat" w:hAnsi="GHEA Grapalat" w:cs="Arial Armenian"/>
                <w:sz w:val="22"/>
                <w:szCs w:val="22"/>
                <w:lang w:val="hy-AM"/>
              </w:rPr>
              <w:t>1</w:t>
            </w:r>
          </w:p>
        </w:tc>
      </w:tr>
      <w:tr w:rsidR="00A146C0" w:rsidRPr="005E04F1" w14:paraId="64006E47" w14:textId="77777777" w:rsidTr="006561C6">
        <w:trPr>
          <w:trHeight w:val="413"/>
        </w:trPr>
        <w:tc>
          <w:tcPr>
            <w:tcW w:w="936" w:type="dxa"/>
            <w:vAlign w:val="center"/>
          </w:tcPr>
          <w:p w14:paraId="03C57980" w14:textId="77777777" w:rsidR="00A146C0" w:rsidRPr="005E04F1" w:rsidRDefault="00A146C0" w:rsidP="00315D9E">
            <w:pPr>
              <w:pStyle w:val="ListParagraph"/>
              <w:ind w:right="-720"/>
              <w:contextualSpacing/>
              <w:rPr>
                <w:rFonts w:ascii="GHEA Grapalat" w:hAnsi="GHEA Grapalat" w:cs="Arial Armenian"/>
                <w:b/>
                <w:lang w:val="hy-AM"/>
              </w:rPr>
            </w:pPr>
          </w:p>
        </w:tc>
        <w:tc>
          <w:tcPr>
            <w:tcW w:w="3795" w:type="dxa"/>
            <w:vAlign w:val="center"/>
          </w:tcPr>
          <w:p w14:paraId="49D2D6E7" w14:textId="1ED3A5D5" w:rsidR="00A146C0" w:rsidRPr="009E267A" w:rsidRDefault="00315D9E" w:rsidP="006561C6">
            <w:pPr>
              <w:ind w:right="437"/>
              <w:jc w:val="center"/>
              <w:rPr>
                <w:rFonts w:ascii="GHEA Grapalat" w:hAnsi="GHEA Grapalat" w:cs="Arial Armenian"/>
                <w:lang w:val="hy-AM"/>
              </w:rPr>
            </w:pPr>
            <w:r w:rsidRPr="00315D9E">
              <w:rPr>
                <w:rFonts w:ascii="GHEA Grapalat" w:hAnsi="GHEA Grapalat" w:cs="Arial Armenian"/>
                <w:lang w:val="hy-AM"/>
              </w:rPr>
              <w:t>Лицензированная профессия</w:t>
            </w:r>
          </w:p>
        </w:tc>
        <w:tc>
          <w:tcPr>
            <w:tcW w:w="2124" w:type="dxa"/>
          </w:tcPr>
          <w:p w14:paraId="388B269F" w14:textId="44CA1B0E" w:rsidR="00A146C0" w:rsidRPr="009E267A" w:rsidRDefault="00315D9E" w:rsidP="006561C6">
            <w:pPr>
              <w:ind w:right="-104"/>
              <w:jc w:val="center"/>
              <w:rPr>
                <w:rFonts w:ascii="GHEA Grapalat" w:hAnsi="GHEA Grapalat" w:cs="Arial Armenian"/>
                <w:lang w:val="hy-AM"/>
              </w:rPr>
            </w:pPr>
            <w:r w:rsidRPr="00315D9E">
              <w:rPr>
                <w:rFonts w:ascii="GHEA Grapalat" w:hAnsi="GHEA Grapalat" w:cs="Arial Armenian"/>
                <w:lang w:val="hy-AM"/>
              </w:rPr>
              <w:t>Класс лицензии</w:t>
            </w:r>
          </w:p>
        </w:tc>
        <w:tc>
          <w:tcPr>
            <w:tcW w:w="2463" w:type="dxa"/>
          </w:tcPr>
          <w:p w14:paraId="4D557F46" w14:textId="45FE2AA2" w:rsidR="00A146C0" w:rsidRPr="009E267A" w:rsidRDefault="00A146C0" w:rsidP="006561C6">
            <w:pPr>
              <w:ind w:right="-104"/>
              <w:jc w:val="center"/>
              <w:rPr>
                <w:rFonts w:ascii="GHEA Grapalat" w:hAnsi="GHEA Grapalat" w:cs="Arial Armenian"/>
                <w:lang w:val="hy-AM"/>
              </w:rPr>
            </w:pPr>
          </w:p>
        </w:tc>
      </w:tr>
      <w:tr w:rsidR="00A146C0" w:rsidRPr="005E04F1" w14:paraId="19DA6BBF" w14:textId="77777777" w:rsidTr="006561C6">
        <w:trPr>
          <w:trHeight w:val="413"/>
        </w:trPr>
        <w:tc>
          <w:tcPr>
            <w:tcW w:w="936" w:type="dxa"/>
            <w:vAlign w:val="center"/>
          </w:tcPr>
          <w:p w14:paraId="7F938F6D" w14:textId="77777777" w:rsidR="00A146C0" w:rsidRPr="005E04F1" w:rsidRDefault="00A146C0" w:rsidP="00A146C0">
            <w:pPr>
              <w:pStyle w:val="ListParagraph"/>
              <w:numPr>
                <w:ilvl w:val="0"/>
                <w:numId w:val="10"/>
              </w:numPr>
              <w:ind w:left="720" w:right="-720"/>
              <w:contextualSpacing/>
              <w:rPr>
                <w:rFonts w:ascii="GHEA Grapalat" w:hAnsi="GHEA Grapalat" w:cs="Arial Armenian"/>
                <w:b/>
                <w:lang w:val="hy-AM"/>
              </w:rPr>
            </w:pPr>
          </w:p>
        </w:tc>
        <w:tc>
          <w:tcPr>
            <w:tcW w:w="3795" w:type="dxa"/>
            <w:vAlign w:val="center"/>
          </w:tcPr>
          <w:p w14:paraId="5AF24F8B" w14:textId="76CE2152" w:rsidR="00A146C0" w:rsidRPr="009E267A" w:rsidRDefault="00315D9E" w:rsidP="006561C6">
            <w:pPr>
              <w:ind w:right="437"/>
              <w:jc w:val="center"/>
              <w:rPr>
                <w:rFonts w:ascii="GHEA Grapalat" w:hAnsi="GHEA Grapalat" w:cs="Arial Armenian"/>
                <w:lang w:val="hy-AM"/>
              </w:rPr>
            </w:pPr>
            <w:r w:rsidRPr="00315D9E">
              <w:rPr>
                <w:rFonts w:ascii="GHEA Grapalat" w:hAnsi="GHEA Grapalat" w:cs="Arial Armenian"/>
                <w:lang w:val="hy-AM"/>
              </w:rPr>
              <w:t>Архитектор</w:t>
            </w:r>
          </w:p>
        </w:tc>
        <w:tc>
          <w:tcPr>
            <w:tcW w:w="2124" w:type="dxa"/>
          </w:tcPr>
          <w:p w14:paraId="1CE26695" w14:textId="74586243" w:rsidR="00A146C0" w:rsidRPr="009E267A" w:rsidRDefault="00315D9E" w:rsidP="006561C6">
            <w:pPr>
              <w:ind w:right="-194"/>
              <w:jc w:val="center"/>
              <w:rPr>
                <w:rFonts w:ascii="GHEA Grapalat" w:hAnsi="GHEA Grapalat" w:cs="Arial Armenian"/>
                <w:lang w:val="hy-AM"/>
              </w:rPr>
            </w:pPr>
            <w:r w:rsidRPr="00315D9E">
              <w:rPr>
                <w:rFonts w:ascii="GHEA Grapalat" w:hAnsi="GHEA Grapalat" w:cs="Arial Armenian"/>
                <w:lang w:val="hy-AM"/>
              </w:rPr>
              <w:t>А или А1</w:t>
            </w:r>
          </w:p>
        </w:tc>
        <w:tc>
          <w:tcPr>
            <w:tcW w:w="2463" w:type="dxa"/>
          </w:tcPr>
          <w:p w14:paraId="348628DD" w14:textId="7DBE9A0C" w:rsidR="00A146C0" w:rsidRPr="00315D9E" w:rsidRDefault="00315D9E" w:rsidP="006561C6">
            <w:pPr>
              <w:ind w:right="-194"/>
              <w:jc w:val="center"/>
              <w:rPr>
                <w:rFonts w:ascii="GHEA Grapalat" w:hAnsi="GHEA Grapalat" w:cs="Arial Armenian"/>
                <w:sz w:val="22"/>
                <w:szCs w:val="22"/>
                <w:lang w:val="en-US"/>
              </w:rPr>
            </w:pPr>
            <w:r>
              <w:rPr>
                <w:rFonts w:ascii="GHEA Grapalat" w:hAnsi="GHEA Grapalat" w:cs="Arial Armenian"/>
                <w:sz w:val="22"/>
                <w:szCs w:val="22"/>
                <w:lang w:val="en-US"/>
              </w:rPr>
              <w:t>1</w:t>
            </w:r>
          </w:p>
        </w:tc>
      </w:tr>
      <w:tr w:rsidR="00762558" w:rsidRPr="005E04F1" w14:paraId="340FA790" w14:textId="77777777" w:rsidTr="006561C6">
        <w:trPr>
          <w:trHeight w:val="413"/>
        </w:trPr>
        <w:tc>
          <w:tcPr>
            <w:tcW w:w="936" w:type="dxa"/>
            <w:vAlign w:val="center"/>
          </w:tcPr>
          <w:p w14:paraId="64980685" w14:textId="77777777" w:rsidR="00762558" w:rsidRPr="005E04F1" w:rsidRDefault="00762558" w:rsidP="00A146C0">
            <w:pPr>
              <w:pStyle w:val="ListParagraph"/>
              <w:numPr>
                <w:ilvl w:val="0"/>
                <w:numId w:val="10"/>
              </w:numPr>
              <w:ind w:left="720" w:right="-720"/>
              <w:contextualSpacing/>
              <w:rPr>
                <w:rFonts w:ascii="GHEA Grapalat" w:hAnsi="GHEA Grapalat" w:cs="Arial Armenian"/>
                <w:b/>
                <w:lang w:val="hy-AM"/>
              </w:rPr>
            </w:pPr>
          </w:p>
        </w:tc>
        <w:tc>
          <w:tcPr>
            <w:tcW w:w="3795" w:type="dxa"/>
            <w:vAlign w:val="center"/>
          </w:tcPr>
          <w:p w14:paraId="373EFB07" w14:textId="5B30AE2C" w:rsidR="00762558" w:rsidRPr="00A146C0" w:rsidRDefault="00315D9E" w:rsidP="006561C6">
            <w:pPr>
              <w:ind w:right="437"/>
              <w:jc w:val="center"/>
              <w:rPr>
                <w:rFonts w:ascii="GHEA Grapalat" w:hAnsi="GHEA Grapalat" w:cs="Arial Armenian"/>
                <w:sz w:val="22"/>
                <w:szCs w:val="22"/>
                <w:lang w:val="hy-AM"/>
              </w:rPr>
            </w:pPr>
            <w:r w:rsidRPr="00315D9E">
              <w:rPr>
                <w:rFonts w:ascii="GHEA Grapalat" w:hAnsi="GHEA Grapalat" w:cs="Arial Armenian"/>
                <w:sz w:val="22"/>
                <w:szCs w:val="22"/>
                <w:lang w:val="hy-AM"/>
              </w:rPr>
              <w:t>Инженер-конструктор</w:t>
            </w:r>
          </w:p>
        </w:tc>
        <w:tc>
          <w:tcPr>
            <w:tcW w:w="2124" w:type="dxa"/>
          </w:tcPr>
          <w:p w14:paraId="063105CD" w14:textId="6E86EB5D" w:rsidR="00762558" w:rsidRPr="000A5D4D" w:rsidRDefault="00315D9E" w:rsidP="006561C6">
            <w:pPr>
              <w:ind w:right="-194"/>
              <w:jc w:val="center"/>
              <w:rPr>
                <w:rFonts w:ascii="GHEA Grapalat" w:hAnsi="GHEA Grapalat" w:cs="Arial Armenian"/>
                <w:sz w:val="22"/>
                <w:szCs w:val="22"/>
                <w:lang w:val="hy-AM"/>
              </w:rPr>
            </w:pPr>
            <w:r w:rsidRPr="00315D9E">
              <w:rPr>
                <w:rFonts w:ascii="GHEA Grapalat" w:hAnsi="GHEA Grapalat" w:cs="Arial Armenian"/>
                <w:sz w:val="22"/>
                <w:szCs w:val="22"/>
                <w:lang w:val="hy-AM"/>
              </w:rPr>
              <w:t>А или А1 или А2</w:t>
            </w:r>
          </w:p>
        </w:tc>
        <w:tc>
          <w:tcPr>
            <w:tcW w:w="2463" w:type="dxa"/>
          </w:tcPr>
          <w:p w14:paraId="21B83D2D" w14:textId="490053B5" w:rsidR="00762558" w:rsidRPr="00315D9E" w:rsidRDefault="00315D9E" w:rsidP="006561C6">
            <w:pPr>
              <w:ind w:right="-194"/>
              <w:jc w:val="center"/>
              <w:rPr>
                <w:rFonts w:ascii="GHEA Grapalat" w:hAnsi="GHEA Grapalat" w:cs="Arial Armenian"/>
                <w:sz w:val="22"/>
                <w:szCs w:val="22"/>
                <w:lang w:val="en-US"/>
              </w:rPr>
            </w:pPr>
            <w:r>
              <w:rPr>
                <w:rFonts w:ascii="GHEA Grapalat" w:hAnsi="GHEA Grapalat" w:cs="Arial Armenian"/>
                <w:sz w:val="22"/>
                <w:szCs w:val="22"/>
                <w:lang w:val="en-US"/>
              </w:rPr>
              <w:t>1</w:t>
            </w:r>
          </w:p>
        </w:tc>
      </w:tr>
    </w:tbl>
    <w:p w14:paraId="77178D25" w14:textId="77777777" w:rsidR="00A146C0" w:rsidRPr="00A146C0" w:rsidRDefault="00A146C0" w:rsidP="000963A3">
      <w:pPr>
        <w:pStyle w:val="norm"/>
        <w:widowControl w:val="0"/>
        <w:tabs>
          <w:tab w:val="left" w:pos="1134"/>
        </w:tabs>
        <w:spacing w:line="360" w:lineRule="auto"/>
        <w:ind w:firstLine="567"/>
        <w:rPr>
          <w:rFonts w:ascii="GHEA Grapalat" w:hAnsi="GHEA Grapalat"/>
          <w:b/>
          <w:bCs/>
          <w:sz w:val="24"/>
          <w:szCs w:val="24"/>
          <w:lang w:val="hy-AM"/>
        </w:rPr>
      </w:pPr>
    </w:p>
    <w:p w14:paraId="5321FA60" w14:textId="77777777" w:rsidR="000963A3" w:rsidRDefault="000963A3" w:rsidP="000963A3">
      <w:pPr>
        <w:pStyle w:val="norm"/>
        <w:widowControl w:val="0"/>
        <w:tabs>
          <w:tab w:val="left" w:pos="720"/>
        </w:tabs>
        <w:spacing w:line="240" w:lineRule="auto"/>
        <w:ind w:firstLine="0"/>
        <w:rPr>
          <w:rFonts w:ascii="GHEA Grapalat" w:hAnsi="GHEA Grapalat"/>
          <w:sz w:val="24"/>
          <w:szCs w:val="24"/>
          <w:lang w:val="hy-AM"/>
        </w:rPr>
      </w:pPr>
    </w:p>
    <w:p w14:paraId="598F0772" w14:textId="77777777" w:rsidR="00D624DB" w:rsidRPr="006F091A" w:rsidRDefault="00D624DB" w:rsidP="00D624DB">
      <w:pPr>
        <w:widowControl w:val="0"/>
        <w:tabs>
          <w:tab w:val="left" w:pos="1134"/>
        </w:tabs>
        <w:spacing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5F1D80B2" w14:textId="77777777" w:rsidR="00D624DB" w:rsidRDefault="00D624DB" w:rsidP="00D624DB">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D624DB" w:rsidRPr="005E1F72" w14:paraId="5E3D9E7F" w14:textId="77777777" w:rsidTr="006561C6">
        <w:trPr>
          <w:jc w:val="center"/>
        </w:trPr>
        <w:tc>
          <w:tcPr>
            <w:tcW w:w="630" w:type="dxa"/>
            <w:vMerge w:val="restart"/>
            <w:tcBorders>
              <w:top w:val="single" w:sz="4" w:space="0" w:color="auto"/>
              <w:left w:val="single" w:sz="4" w:space="0" w:color="auto"/>
              <w:right w:val="single" w:sz="4" w:space="0" w:color="auto"/>
            </w:tcBorders>
            <w:vAlign w:val="center"/>
          </w:tcPr>
          <w:p w14:paraId="09DF162B" w14:textId="77777777" w:rsidR="00D624DB" w:rsidRPr="00095DBD" w:rsidRDefault="00D624DB" w:rsidP="006561C6">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4E621981" w14:textId="77777777" w:rsidR="00D624DB" w:rsidRPr="009044F1" w:rsidRDefault="00D624DB" w:rsidP="006561C6">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2479584F" w14:textId="77777777" w:rsidR="00D624DB" w:rsidRPr="00095DBD" w:rsidRDefault="00D624DB" w:rsidP="006561C6">
            <w:pPr>
              <w:jc w:val="center"/>
              <w:rPr>
                <w:rFonts w:ascii="GHEA Grapalat" w:hAnsi="GHEA Grapalat"/>
              </w:rPr>
            </w:pPr>
            <w:r w:rsidRPr="009044F1">
              <w:rPr>
                <w:rFonts w:ascii="GHEA Grapalat" w:hAnsi="GHEA Grapalat"/>
              </w:rPr>
              <w:t>Специалисты</w:t>
            </w:r>
          </w:p>
        </w:tc>
      </w:tr>
      <w:tr w:rsidR="00D624DB" w:rsidRPr="005E1F72" w14:paraId="04C1B932" w14:textId="77777777" w:rsidTr="006561C6">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CF65922" w14:textId="77777777" w:rsidR="00D624DB" w:rsidRPr="005E1F72" w:rsidRDefault="00D624DB" w:rsidP="006561C6">
            <w:pPr>
              <w:jc w:val="center"/>
              <w:rPr>
                <w:rFonts w:ascii="GHEA Grapalat" w:hAnsi="GHEA Grapalat" w:cs="Arial"/>
                <w:sz w:val="20"/>
              </w:rPr>
            </w:pPr>
          </w:p>
        </w:tc>
        <w:tc>
          <w:tcPr>
            <w:tcW w:w="1030" w:type="dxa"/>
            <w:vMerge/>
            <w:tcBorders>
              <w:left w:val="single" w:sz="4" w:space="0" w:color="auto"/>
              <w:right w:val="single" w:sz="4" w:space="0" w:color="auto"/>
            </w:tcBorders>
          </w:tcPr>
          <w:p w14:paraId="11C655E1" w14:textId="77777777" w:rsidR="00D624DB" w:rsidRPr="009044F1" w:rsidRDefault="00D624DB" w:rsidP="006561C6">
            <w:pPr>
              <w:jc w:val="center"/>
              <w:rPr>
                <w:rFonts w:ascii="GHEA Grapalat" w:hAnsi="GHEA Grapalat"/>
              </w:rPr>
            </w:pPr>
          </w:p>
        </w:tc>
        <w:tc>
          <w:tcPr>
            <w:tcW w:w="2200" w:type="dxa"/>
            <w:vMerge w:val="restart"/>
            <w:tcBorders>
              <w:left w:val="single" w:sz="4" w:space="0" w:color="auto"/>
            </w:tcBorders>
          </w:tcPr>
          <w:p w14:paraId="00D95B34" w14:textId="77777777" w:rsidR="00D624DB" w:rsidRPr="005E1F72" w:rsidRDefault="00D624DB" w:rsidP="006561C6">
            <w:pPr>
              <w:jc w:val="center"/>
              <w:rPr>
                <w:rFonts w:ascii="GHEA Grapalat" w:hAnsi="GHEA Grapalat" w:cs="Arial"/>
                <w:sz w:val="20"/>
              </w:rPr>
            </w:pPr>
            <w:r w:rsidRPr="009044F1">
              <w:rPr>
                <w:rFonts w:ascii="GHEA Grapalat" w:hAnsi="GHEA Grapalat"/>
              </w:rPr>
              <w:t>Квалификация</w:t>
            </w:r>
            <w:r>
              <w:rPr>
                <w:rFonts w:ascii="GHEA Grapalat" w:hAnsi="GHEA Grapalat"/>
              </w:rPr>
              <w:t xml:space="preserve"> </w:t>
            </w:r>
          </w:p>
        </w:tc>
        <w:tc>
          <w:tcPr>
            <w:tcW w:w="6710" w:type="dxa"/>
            <w:gridSpan w:val="2"/>
          </w:tcPr>
          <w:p w14:paraId="2D8C91CA" w14:textId="77777777" w:rsidR="00D624DB" w:rsidRPr="005E1F72" w:rsidRDefault="00D624DB" w:rsidP="006561C6">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D624DB" w:rsidRPr="005E1F72" w14:paraId="31E28BC6" w14:textId="77777777" w:rsidTr="006561C6">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16EA64BB" w14:textId="77777777" w:rsidR="00D624DB" w:rsidRPr="005E1F72" w:rsidRDefault="00D624DB" w:rsidP="006561C6">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3927268C" w14:textId="77777777" w:rsidR="00D624DB" w:rsidRPr="005E1F72" w:rsidRDefault="00D624DB" w:rsidP="006561C6">
            <w:pPr>
              <w:jc w:val="center"/>
              <w:rPr>
                <w:rFonts w:ascii="GHEA Grapalat" w:hAnsi="GHEA Grapalat" w:cs="Arial"/>
                <w:sz w:val="20"/>
              </w:rPr>
            </w:pPr>
          </w:p>
        </w:tc>
        <w:tc>
          <w:tcPr>
            <w:tcW w:w="2200" w:type="dxa"/>
            <w:vMerge/>
            <w:tcBorders>
              <w:left w:val="single" w:sz="4" w:space="0" w:color="auto"/>
            </w:tcBorders>
          </w:tcPr>
          <w:p w14:paraId="2DFEAB6E" w14:textId="77777777" w:rsidR="00D624DB" w:rsidRPr="005E1F72" w:rsidRDefault="00D624DB" w:rsidP="006561C6">
            <w:pPr>
              <w:jc w:val="center"/>
              <w:rPr>
                <w:rFonts w:ascii="GHEA Grapalat" w:hAnsi="GHEA Grapalat" w:cs="Arial"/>
                <w:sz w:val="20"/>
              </w:rPr>
            </w:pPr>
          </w:p>
        </w:tc>
        <w:tc>
          <w:tcPr>
            <w:tcW w:w="2453" w:type="dxa"/>
            <w:vAlign w:val="center"/>
          </w:tcPr>
          <w:p w14:paraId="1E035F99" w14:textId="77777777" w:rsidR="00D624DB" w:rsidRPr="005E1F72" w:rsidRDefault="00D624DB" w:rsidP="006561C6">
            <w:pPr>
              <w:jc w:val="center"/>
              <w:rPr>
                <w:rFonts w:ascii="GHEA Grapalat" w:hAnsi="GHEA Grapalat" w:cs="Arial"/>
                <w:sz w:val="20"/>
              </w:rPr>
            </w:pPr>
            <w:r w:rsidRPr="009044F1">
              <w:rPr>
                <w:rFonts w:ascii="GHEA Grapalat" w:hAnsi="GHEA Grapalat"/>
              </w:rPr>
              <w:t>период</w:t>
            </w:r>
          </w:p>
        </w:tc>
        <w:tc>
          <w:tcPr>
            <w:tcW w:w="4257" w:type="dxa"/>
            <w:vAlign w:val="center"/>
          </w:tcPr>
          <w:p w14:paraId="027732BF" w14:textId="77777777" w:rsidR="00D624DB" w:rsidRPr="005E1F72" w:rsidRDefault="00D624DB" w:rsidP="006561C6">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D624DB" w:rsidRPr="005E1F72" w14:paraId="2B396ED9" w14:textId="77777777" w:rsidTr="006561C6">
        <w:tblPrEx>
          <w:tblLook w:val="01E0" w:firstRow="1" w:lastRow="1" w:firstColumn="1" w:lastColumn="1" w:noHBand="0" w:noVBand="0"/>
        </w:tblPrEx>
        <w:trPr>
          <w:jc w:val="center"/>
        </w:trPr>
        <w:tc>
          <w:tcPr>
            <w:tcW w:w="630" w:type="dxa"/>
          </w:tcPr>
          <w:p w14:paraId="5B190239" w14:textId="77777777" w:rsidR="00D624DB" w:rsidRPr="005E1F72" w:rsidRDefault="00D624DB" w:rsidP="006561C6">
            <w:pPr>
              <w:tabs>
                <w:tab w:val="left" w:pos="160"/>
              </w:tabs>
              <w:ind w:firstLine="567"/>
              <w:jc w:val="both"/>
              <w:rPr>
                <w:rFonts w:ascii="GHEA Grapalat" w:hAnsi="GHEA Grapalat" w:cs="Arial Armenian"/>
                <w:sz w:val="20"/>
              </w:rPr>
            </w:pPr>
          </w:p>
        </w:tc>
        <w:tc>
          <w:tcPr>
            <w:tcW w:w="1030" w:type="dxa"/>
          </w:tcPr>
          <w:p w14:paraId="697726A3" w14:textId="77777777" w:rsidR="00D624DB" w:rsidRPr="005E1F72" w:rsidRDefault="00D624DB" w:rsidP="006561C6">
            <w:pPr>
              <w:ind w:firstLine="567"/>
              <w:jc w:val="both"/>
              <w:rPr>
                <w:rFonts w:ascii="GHEA Grapalat" w:hAnsi="GHEA Grapalat" w:cs="Arial Armenian"/>
                <w:sz w:val="20"/>
              </w:rPr>
            </w:pPr>
          </w:p>
        </w:tc>
        <w:tc>
          <w:tcPr>
            <w:tcW w:w="2200" w:type="dxa"/>
          </w:tcPr>
          <w:p w14:paraId="1B122491" w14:textId="77777777" w:rsidR="00D624DB" w:rsidRPr="005E1F72" w:rsidRDefault="00D624DB" w:rsidP="006561C6">
            <w:pPr>
              <w:ind w:firstLine="567"/>
              <w:jc w:val="both"/>
              <w:rPr>
                <w:rFonts w:ascii="GHEA Grapalat" w:hAnsi="GHEA Grapalat" w:cs="Arial Armenian"/>
                <w:sz w:val="20"/>
              </w:rPr>
            </w:pPr>
          </w:p>
        </w:tc>
        <w:tc>
          <w:tcPr>
            <w:tcW w:w="2453" w:type="dxa"/>
          </w:tcPr>
          <w:p w14:paraId="221190FD" w14:textId="77777777" w:rsidR="00D624DB" w:rsidRPr="005E1F72" w:rsidRDefault="00D624DB" w:rsidP="006561C6">
            <w:pPr>
              <w:ind w:firstLine="567"/>
              <w:jc w:val="both"/>
              <w:rPr>
                <w:rFonts w:ascii="GHEA Grapalat" w:hAnsi="GHEA Grapalat" w:cs="Arial Armenian"/>
                <w:sz w:val="20"/>
              </w:rPr>
            </w:pPr>
          </w:p>
        </w:tc>
        <w:tc>
          <w:tcPr>
            <w:tcW w:w="4257" w:type="dxa"/>
          </w:tcPr>
          <w:p w14:paraId="16F40A3C" w14:textId="77777777" w:rsidR="00D624DB" w:rsidRPr="005E1F72" w:rsidRDefault="00D624DB" w:rsidP="006561C6">
            <w:pPr>
              <w:ind w:firstLine="567"/>
              <w:jc w:val="both"/>
              <w:rPr>
                <w:rFonts w:ascii="GHEA Grapalat" w:hAnsi="GHEA Grapalat" w:cs="Arial Armenian"/>
                <w:sz w:val="20"/>
              </w:rPr>
            </w:pPr>
          </w:p>
        </w:tc>
      </w:tr>
      <w:tr w:rsidR="00D624DB" w:rsidRPr="005E1F72" w14:paraId="714742EB" w14:textId="77777777" w:rsidTr="006561C6">
        <w:tblPrEx>
          <w:tblLook w:val="01E0" w:firstRow="1" w:lastRow="1" w:firstColumn="1" w:lastColumn="1" w:noHBand="0" w:noVBand="0"/>
        </w:tblPrEx>
        <w:trPr>
          <w:jc w:val="center"/>
        </w:trPr>
        <w:tc>
          <w:tcPr>
            <w:tcW w:w="630" w:type="dxa"/>
          </w:tcPr>
          <w:p w14:paraId="555E4682" w14:textId="77777777" w:rsidR="00D624DB" w:rsidRPr="005E1F72" w:rsidRDefault="00D624DB" w:rsidP="006561C6">
            <w:pPr>
              <w:ind w:firstLine="567"/>
              <w:jc w:val="both"/>
              <w:rPr>
                <w:rFonts w:ascii="GHEA Grapalat" w:hAnsi="GHEA Grapalat" w:cs="Arial Armenian"/>
                <w:sz w:val="20"/>
              </w:rPr>
            </w:pPr>
          </w:p>
        </w:tc>
        <w:tc>
          <w:tcPr>
            <w:tcW w:w="1030" w:type="dxa"/>
          </w:tcPr>
          <w:p w14:paraId="1CC3D49A" w14:textId="77777777" w:rsidR="00D624DB" w:rsidRPr="005E1F72" w:rsidRDefault="00D624DB" w:rsidP="006561C6">
            <w:pPr>
              <w:ind w:firstLine="567"/>
              <w:jc w:val="both"/>
              <w:rPr>
                <w:rFonts w:ascii="GHEA Grapalat" w:hAnsi="GHEA Grapalat" w:cs="Arial Armenian"/>
                <w:sz w:val="20"/>
              </w:rPr>
            </w:pPr>
          </w:p>
        </w:tc>
        <w:tc>
          <w:tcPr>
            <w:tcW w:w="2200" w:type="dxa"/>
          </w:tcPr>
          <w:p w14:paraId="1FBFD696" w14:textId="77777777" w:rsidR="00D624DB" w:rsidRPr="005E1F72" w:rsidRDefault="00D624DB" w:rsidP="006561C6">
            <w:pPr>
              <w:ind w:firstLine="567"/>
              <w:jc w:val="both"/>
              <w:rPr>
                <w:rFonts w:ascii="GHEA Grapalat" w:hAnsi="GHEA Grapalat" w:cs="Arial Armenian"/>
                <w:sz w:val="20"/>
              </w:rPr>
            </w:pPr>
          </w:p>
        </w:tc>
        <w:tc>
          <w:tcPr>
            <w:tcW w:w="2453" w:type="dxa"/>
          </w:tcPr>
          <w:p w14:paraId="1D980CA4" w14:textId="77777777" w:rsidR="00D624DB" w:rsidRPr="005E1F72" w:rsidRDefault="00D624DB" w:rsidP="006561C6">
            <w:pPr>
              <w:ind w:firstLine="567"/>
              <w:jc w:val="both"/>
              <w:rPr>
                <w:rFonts w:ascii="GHEA Grapalat" w:hAnsi="GHEA Grapalat" w:cs="Arial Armenian"/>
                <w:sz w:val="20"/>
              </w:rPr>
            </w:pPr>
          </w:p>
        </w:tc>
        <w:tc>
          <w:tcPr>
            <w:tcW w:w="4257" w:type="dxa"/>
          </w:tcPr>
          <w:p w14:paraId="6D29A261" w14:textId="77777777" w:rsidR="00D624DB" w:rsidRPr="005E1F72" w:rsidRDefault="00D624DB" w:rsidP="006561C6">
            <w:pPr>
              <w:ind w:firstLine="567"/>
              <w:jc w:val="both"/>
              <w:rPr>
                <w:rFonts w:ascii="GHEA Grapalat" w:hAnsi="GHEA Grapalat" w:cs="Arial Armenian"/>
                <w:sz w:val="20"/>
              </w:rPr>
            </w:pPr>
          </w:p>
        </w:tc>
      </w:tr>
      <w:tr w:rsidR="00D624DB" w:rsidRPr="005E1F72" w14:paraId="1828C565" w14:textId="77777777" w:rsidTr="006561C6">
        <w:tblPrEx>
          <w:tblLook w:val="01E0" w:firstRow="1" w:lastRow="1" w:firstColumn="1" w:lastColumn="1" w:noHBand="0" w:noVBand="0"/>
        </w:tblPrEx>
        <w:trPr>
          <w:jc w:val="center"/>
        </w:trPr>
        <w:tc>
          <w:tcPr>
            <w:tcW w:w="630" w:type="dxa"/>
          </w:tcPr>
          <w:p w14:paraId="55DF2FED" w14:textId="77777777" w:rsidR="00D624DB" w:rsidRPr="005E1F72" w:rsidRDefault="00D624DB" w:rsidP="006561C6">
            <w:pPr>
              <w:ind w:firstLine="567"/>
              <w:jc w:val="both"/>
              <w:rPr>
                <w:rFonts w:ascii="GHEA Grapalat" w:hAnsi="GHEA Grapalat" w:cs="Arial Armenian"/>
                <w:sz w:val="20"/>
              </w:rPr>
            </w:pPr>
          </w:p>
        </w:tc>
        <w:tc>
          <w:tcPr>
            <w:tcW w:w="1030" w:type="dxa"/>
          </w:tcPr>
          <w:p w14:paraId="6E3E68FE" w14:textId="77777777" w:rsidR="00D624DB" w:rsidRPr="005E1F72" w:rsidRDefault="00D624DB" w:rsidP="006561C6">
            <w:pPr>
              <w:ind w:firstLine="567"/>
              <w:jc w:val="both"/>
              <w:rPr>
                <w:rFonts w:ascii="GHEA Grapalat" w:hAnsi="GHEA Grapalat" w:cs="Arial Armenian"/>
                <w:sz w:val="20"/>
              </w:rPr>
            </w:pPr>
          </w:p>
        </w:tc>
        <w:tc>
          <w:tcPr>
            <w:tcW w:w="2200" w:type="dxa"/>
          </w:tcPr>
          <w:p w14:paraId="6B4EC691" w14:textId="77777777" w:rsidR="00D624DB" w:rsidRPr="005E1F72" w:rsidRDefault="00D624DB" w:rsidP="006561C6">
            <w:pPr>
              <w:ind w:firstLine="567"/>
              <w:jc w:val="both"/>
              <w:rPr>
                <w:rFonts w:ascii="GHEA Grapalat" w:hAnsi="GHEA Grapalat" w:cs="Arial Armenian"/>
                <w:sz w:val="20"/>
              </w:rPr>
            </w:pPr>
          </w:p>
        </w:tc>
        <w:tc>
          <w:tcPr>
            <w:tcW w:w="2453" w:type="dxa"/>
          </w:tcPr>
          <w:p w14:paraId="482490E7" w14:textId="77777777" w:rsidR="00D624DB" w:rsidRPr="005E1F72" w:rsidRDefault="00D624DB" w:rsidP="006561C6">
            <w:pPr>
              <w:ind w:firstLine="567"/>
              <w:jc w:val="both"/>
              <w:rPr>
                <w:rFonts w:ascii="GHEA Grapalat" w:hAnsi="GHEA Grapalat" w:cs="Arial Armenian"/>
                <w:sz w:val="20"/>
              </w:rPr>
            </w:pPr>
          </w:p>
        </w:tc>
        <w:tc>
          <w:tcPr>
            <w:tcW w:w="4257" w:type="dxa"/>
          </w:tcPr>
          <w:p w14:paraId="3DD7BADF" w14:textId="77777777" w:rsidR="00D624DB" w:rsidRPr="005E1F72" w:rsidRDefault="00D624DB" w:rsidP="006561C6">
            <w:pPr>
              <w:ind w:firstLine="567"/>
              <w:jc w:val="both"/>
              <w:rPr>
                <w:rFonts w:ascii="GHEA Grapalat" w:hAnsi="GHEA Grapalat" w:cs="Arial Armenian"/>
                <w:sz w:val="20"/>
              </w:rPr>
            </w:pPr>
          </w:p>
        </w:tc>
      </w:tr>
    </w:tbl>
    <w:p w14:paraId="6F2978FF" w14:textId="77777777" w:rsidR="00D624DB" w:rsidRDefault="00D624DB" w:rsidP="00D624DB">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2513CF84" w14:textId="77777777" w:rsidR="00D624DB" w:rsidRDefault="00D624DB" w:rsidP="00D624DB">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40CBE9E" w14:textId="77777777" w:rsidR="00D624DB" w:rsidRDefault="00D624DB" w:rsidP="00D624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D624DB" w:rsidRPr="008059DB" w14:paraId="6E851685" w14:textId="77777777" w:rsidTr="006561C6">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F967B2" w14:textId="77777777" w:rsidR="00D624DB" w:rsidRPr="00C761DB" w:rsidRDefault="00D624DB" w:rsidP="006561C6">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60C0FA0" w14:textId="77777777" w:rsidR="00D624DB" w:rsidRPr="008059DB" w:rsidRDefault="00D624DB" w:rsidP="006561C6">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7C03FA0" w14:textId="77777777" w:rsidR="00D624DB" w:rsidRPr="008059DB" w:rsidRDefault="00D624DB" w:rsidP="006561C6">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559013" w14:textId="77777777" w:rsidR="00D624DB" w:rsidRPr="008059DB" w:rsidRDefault="00D624DB" w:rsidP="006561C6">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D624DB" w:rsidRPr="008059DB" w14:paraId="78E37BE6" w14:textId="77777777" w:rsidTr="006561C6">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02BDE2A2" w14:textId="77777777" w:rsidR="00D624DB" w:rsidRPr="008059DB" w:rsidRDefault="00D624DB" w:rsidP="006561C6">
            <w:pPr>
              <w:ind w:firstLine="270"/>
              <w:rPr>
                <w:rFonts w:ascii="GHEA Grapalat" w:hAnsi="GHEA Grapalat" w:cs="Sylfaen"/>
                <w:b/>
                <w:sz w:val="20"/>
              </w:rPr>
            </w:pPr>
            <w:r w:rsidRPr="008059DB">
              <w:rPr>
                <w:rFonts w:ascii="GHEA Grapalat" w:hAnsi="GHEA Grapalat" w:cs="Sylfaen"/>
                <w:b/>
                <w:sz w:val="20"/>
              </w:rPr>
              <w:lastRenderedPageBreak/>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9AC0D22" w14:textId="77777777" w:rsidR="00D624DB" w:rsidRPr="008059DB" w:rsidRDefault="00D624DB" w:rsidP="006561C6">
            <w:pPr>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880B89A" w14:textId="77777777" w:rsidR="00D624DB" w:rsidRPr="008059DB" w:rsidRDefault="00D624DB" w:rsidP="006561C6">
            <w:pPr>
              <w:ind w:firstLine="69"/>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D36E854" w14:textId="77777777" w:rsidR="00D624DB" w:rsidRPr="00C761DB" w:rsidRDefault="00D624DB" w:rsidP="006561C6">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2E7BA613" w14:textId="77777777" w:rsidR="00D624DB" w:rsidRDefault="00D624DB" w:rsidP="006561C6">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Pr>
                <w:rFonts w:ascii="GHEA Grapalat" w:hAnsi="GHEA Grapalat" w:cs="Sylfaen"/>
                <w:b/>
                <w:sz w:val="20"/>
              </w:rPr>
              <w:t>присваивается</w:t>
            </w:r>
            <w:r w:rsidRPr="00FE5812">
              <w:rPr>
                <w:rFonts w:ascii="GHEA Grapalat" w:hAnsi="GHEA Grapalat" w:cs="Sylfaen"/>
                <w:b/>
                <w:sz w:val="20"/>
              </w:rPr>
              <w:t xml:space="preserve"> </w:t>
            </w:r>
            <w:r>
              <w:rPr>
                <w:rFonts w:ascii="GHEA Grapalat" w:hAnsi="GHEA Grapalat" w:cs="Sylfaen"/>
                <w:b/>
                <w:sz w:val="20"/>
              </w:rPr>
              <w:t>в</w:t>
            </w:r>
            <w:r w:rsidRPr="00C761DB">
              <w:rPr>
                <w:rFonts w:ascii="GHEA Grapalat" w:hAnsi="GHEA Grapalat" w:cs="Sylfaen"/>
                <w:b/>
                <w:sz w:val="20"/>
              </w:rPr>
              <w:t xml:space="preserve"> случае представления </w:t>
            </w:r>
            <w:r w:rsidRPr="00FE5812">
              <w:rPr>
                <w:rFonts w:ascii="GHEA Grapalat" w:hAnsi="GHEA Grapalat" w:cs="Sylfaen"/>
                <w:b/>
                <w:i/>
                <w:iCs/>
                <w:color w:val="FF0000"/>
                <w:sz w:val="20"/>
              </w:rPr>
              <w:t>одного пакета</w:t>
            </w:r>
            <w:r w:rsidRPr="00FE5812">
              <w:rPr>
                <w:rFonts w:ascii="GHEA Grapalat" w:hAnsi="GHEA Grapalat" w:cs="Sylfaen"/>
                <w:b/>
                <w:color w:val="FF0000"/>
                <w:sz w:val="20"/>
              </w:rPr>
              <w:t xml:space="preserve"> </w:t>
            </w:r>
            <w:r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589EEC49" w14:textId="77777777" w:rsidR="00D624DB" w:rsidRPr="00C761DB" w:rsidRDefault="00D624DB" w:rsidP="006561C6">
            <w:pPr>
              <w:ind w:firstLine="567"/>
              <w:jc w:val="center"/>
              <w:rPr>
                <w:rFonts w:ascii="GHEA Grapalat" w:hAnsi="GHEA Grapalat" w:cs="Sylfaen"/>
                <w:b/>
                <w:sz w:val="20"/>
              </w:rPr>
            </w:pPr>
            <w:r>
              <w:rPr>
                <w:rFonts w:ascii="GHEA Grapalat" w:hAnsi="GHEA Grapalat" w:cs="Sylfaen"/>
                <w:b/>
                <w:sz w:val="20"/>
              </w:rPr>
              <w:t>К</w:t>
            </w:r>
            <w:r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63DB8E00" w14:textId="77777777" w:rsidR="00D624DB" w:rsidRPr="00FE5812" w:rsidRDefault="00D624DB" w:rsidP="006561C6">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Pr="00467CF1">
              <w:rPr>
                <w:rFonts w:ascii="GHEA Grapalat" w:hAnsi="GHEA Grapalat" w:cs="Sylfaen"/>
                <w:b/>
                <w:color w:val="FF0000"/>
                <w:sz w:val="20"/>
              </w:rPr>
              <w:t>договор</w:t>
            </w:r>
            <w:r>
              <w:rPr>
                <w:rFonts w:ascii="GHEA Grapalat" w:hAnsi="GHEA Grapalat" w:cs="Sylfaen"/>
                <w:b/>
                <w:color w:val="FF0000"/>
                <w:sz w:val="20"/>
              </w:rPr>
              <w:t>ы</w:t>
            </w:r>
            <w:r w:rsidRPr="00FE5812">
              <w:rPr>
                <w:rFonts w:ascii="GHEA Grapalat" w:hAnsi="GHEA Grapalat" w:cs="Sylfaen"/>
                <w:b/>
                <w:color w:val="FF0000"/>
                <w:sz w:val="20"/>
              </w:rPr>
              <w:t>/</w:t>
            </w:r>
          </w:p>
        </w:tc>
      </w:tr>
      <w:tr w:rsidR="00D624DB" w:rsidRPr="008059DB" w14:paraId="74CAC72F" w14:textId="77777777" w:rsidTr="006561C6">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4A1527F5" w14:textId="77777777" w:rsidR="00D624DB" w:rsidRPr="008059DB" w:rsidRDefault="00D624DB" w:rsidP="006561C6">
            <w:pPr>
              <w:ind w:firstLine="270"/>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28AAB028" w14:textId="77777777" w:rsidR="00D624DB" w:rsidRPr="008059DB" w:rsidRDefault="00D624DB" w:rsidP="006561C6">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3734B351" w14:textId="77777777" w:rsidR="00D624DB" w:rsidRPr="008059DB" w:rsidRDefault="00D624DB" w:rsidP="006561C6">
            <w:pPr>
              <w:ind w:firstLine="69"/>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7BCFFA85" w14:textId="77777777" w:rsidR="00D624DB" w:rsidRPr="008059DB" w:rsidRDefault="00D624DB" w:rsidP="006561C6">
            <w:pPr>
              <w:ind w:firstLine="567"/>
              <w:jc w:val="center"/>
              <w:rPr>
                <w:rFonts w:ascii="GHEA Grapalat" w:hAnsi="GHEA Grapalat" w:cs="Sylfaen"/>
                <w:b/>
                <w:sz w:val="20"/>
              </w:rPr>
            </w:pPr>
            <w:r w:rsidRPr="00E833D6">
              <w:rPr>
                <w:rFonts w:ascii="GHEA Grapalat" w:hAnsi="GHEA Grapalat" w:cs="Sylfaen"/>
                <w:b/>
                <w:sz w:val="20"/>
              </w:rPr>
              <w:t xml:space="preserve">Минимальный порог оценки устанавливается в 20 баллов. минимальный балл присваивается специалистам, включенным в основной штат, представленный в результате оценки трудовых ресурсов, в случае соответствия минимальным требованиям, установленным приглашением. при представлении каждого дополнительного специалиста присваивается дополнительный </w:t>
            </w:r>
            <w:r w:rsidR="00FD6988">
              <w:rPr>
                <w:rFonts w:ascii="GHEA Grapalat" w:hAnsi="GHEA Grapalat" w:cs="Sylfaen"/>
                <w:b/>
                <w:sz w:val="20"/>
                <w:lang w:val="hy-AM"/>
              </w:rPr>
              <w:t>5</w:t>
            </w:r>
            <w:r w:rsidRPr="00E833D6">
              <w:rPr>
                <w:rFonts w:ascii="GHEA Grapalat" w:hAnsi="GHEA Grapalat" w:cs="Sylfaen"/>
                <w:b/>
                <w:sz w:val="20"/>
              </w:rPr>
              <w:t xml:space="preserve"> балл.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2248547B" w14:textId="77777777" w:rsidR="00D624DB" w:rsidRDefault="00D624DB" w:rsidP="00D624DB">
      <w:pPr>
        <w:ind w:right="-109"/>
        <w:jc w:val="both"/>
        <w:rPr>
          <w:rFonts w:ascii="GHEA Grapalat" w:hAnsi="GHEA Grapalat"/>
        </w:rPr>
      </w:pPr>
    </w:p>
    <w:p w14:paraId="4BDDB6A5" w14:textId="77777777" w:rsidR="00D624DB"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13B4A81E"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4A24804"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0B16F03"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1FC8A5A"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0546460"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709BB43A"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205E10EE" w14:textId="77777777" w:rsidR="00D624DB"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53BC37AD"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76B0D10B"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78509418"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464E5BB9"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47219D8D" w14:textId="77777777" w:rsidR="00D624DB" w:rsidRPr="00E87144" w:rsidRDefault="00D624DB" w:rsidP="00D624DB">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6FA5FFCA" w14:textId="77777777" w:rsidR="00D624DB" w:rsidRDefault="00D624DB" w:rsidP="00D624DB">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4E52D2DB" w14:textId="77777777" w:rsidR="00D624DB" w:rsidRDefault="00D624DB" w:rsidP="00D624DB">
      <w:pPr>
        <w:pStyle w:val="norm"/>
        <w:widowControl w:val="0"/>
        <w:tabs>
          <w:tab w:val="left" w:pos="1134"/>
        </w:tabs>
        <w:spacing w:after="160" w:line="240" w:lineRule="auto"/>
        <w:ind w:firstLine="567"/>
        <w:rPr>
          <w:rFonts w:ascii="GHEA Grapalat" w:hAnsi="GHEA Grapalat"/>
          <w:b/>
          <w:bCs/>
          <w:color w:val="FF0000"/>
          <w:sz w:val="24"/>
          <w:szCs w:val="24"/>
          <w:lang w:val="hy-AM"/>
        </w:rPr>
      </w:pPr>
      <w:r w:rsidRPr="00E434F8">
        <w:rPr>
          <w:rFonts w:ascii="GHEA Grapalat" w:hAnsi="GHEA Grapalat"/>
          <w:b/>
          <w:bCs/>
          <w:color w:val="FF0000"/>
          <w:sz w:val="24"/>
          <w:szCs w:val="24"/>
        </w:rPr>
        <w:lastRenderedPageBreak/>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4902D63D" w14:textId="3C76B7A7" w:rsidR="00055E9D" w:rsidRPr="00055E9D" w:rsidRDefault="00055E9D" w:rsidP="00D624DB">
      <w:pPr>
        <w:pStyle w:val="norm"/>
        <w:widowControl w:val="0"/>
        <w:tabs>
          <w:tab w:val="left" w:pos="1134"/>
        </w:tabs>
        <w:spacing w:after="160" w:line="240" w:lineRule="auto"/>
        <w:ind w:firstLine="567"/>
        <w:rPr>
          <w:rFonts w:ascii="GHEA Grapalat" w:hAnsi="GHEA Grapalat"/>
          <w:b/>
          <w:bCs/>
          <w:color w:val="FF0000"/>
          <w:sz w:val="24"/>
          <w:szCs w:val="24"/>
          <w:lang w:val="hy-AM"/>
        </w:rPr>
      </w:pPr>
      <w:r w:rsidRPr="00055E9D">
        <w:rPr>
          <w:rFonts w:ascii="GHEA Grapalat" w:hAnsi="GHEA Grapalat"/>
          <w:b/>
          <w:bCs/>
          <w:color w:val="FF0000"/>
          <w:sz w:val="24"/>
          <w:szCs w:val="24"/>
        </w:rPr>
        <w:t>Заявки, не соответствующие неценовым условиям, подлежат отклонению.</w:t>
      </w:r>
    </w:p>
    <w:p w14:paraId="5A6FF9BE" w14:textId="77777777" w:rsidR="000A6B75" w:rsidRPr="009044F1" w:rsidRDefault="000A6B75" w:rsidP="0035499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14CCD43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0F6859F"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C70E25A"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1A87C5F"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7B83501" w14:textId="77777777" w:rsidR="00813CE0" w:rsidRPr="00572A57" w:rsidRDefault="00813CE0" w:rsidP="00B46D58">
      <w:pPr>
        <w:widowControl w:val="0"/>
        <w:spacing w:after="160"/>
        <w:jc w:val="center"/>
        <w:rPr>
          <w:rFonts w:ascii="GHEA Grapalat" w:hAnsi="GHEA Grapalat"/>
          <w:b/>
        </w:rPr>
      </w:pPr>
    </w:p>
    <w:p w14:paraId="20D6682B"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5C66F65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50439D8"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E2C0B0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AB0EE0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0A8697F"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7E3F6A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F79D2B0" w14:textId="77777777" w:rsidR="00B051BE" w:rsidRPr="009044F1" w:rsidRDefault="00B051BE" w:rsidP="00B46D58">
      <w:pPr>
        <w:widowControl w:val="0"/>
        <w:spacing w:after="160"/>
        <w:jc w:val="center"/>
        <w:rPr>
          <w:rFonts w:ascii="GHEA Grapalat" w:hAnsi="GHEA Grapalat"/>
          <w:b/>
        </w:rPr>
      </w:pPr>
    </w:p>
    <w:p w14:paraId="4F946CFF"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C266249"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795305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16D08D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14F49">
        <w:rPr>
          <w:rFonts w:ascii="GHEA Grapalat" w:hAnsi="GHEA Grapalat"/>
          <w:sz w:val="24"/>
          <w:szCs w:val="24"/>
        </w:rPr>
        <w:t>запрос котировок</w:t>
      </w:r>
      <w:r w:rsidRPr="009044F1">
        <w:rPr>
          <w:rFonts w:ascii="GHEA Grapalat" w:hAnsi="GHEA Grapalat"/>
          <w:sz w:val="24"/>
          <w:szCs w:val="24"/>
        </w:rPr>
        <w:t>.</w:t>
      </w:r>
    </w:p>
    <w:p w14:paraId="7EF934FC" w14:textId="3A6F6B1C" w:rsidR="008B1605" w:rsidRPr="00B64B0B" w:rsidRDefault="00096865" w:rsidP="00B64B0B">
      <w:pPr>
        <w:pStyle w:val="BodyTextIndent2"/>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B64B0B" w:rsidRPr="00B64B0B">
        <w:rPr>
          <w:rFonts w:ascii="GHEA Grapalat" w:hAnsi="GHEA Grapalat"/>
          <w:sz w:val="24"/>
          <w:szCs w:val="24"/>
        </w:rPr>
        <w:t xml:space="preserve">Заявки на процедуру необходимо подать посредством системы не позднее, чем  до </w:t>
      </w:r>
      <w:r w:rsidR="00A46F2D">
        <w:rPr>
          <w:rFonts w:ascii="GHEA Grapalat" w:hAnsi="GHEA Grapalat"/>
          <w:b/>
          <w:bCs/>
          <w:sz w:val="24"/>
          <w:szCs w:val="24"/>
        </w:rPr>
        <w:t>10:00</w:t>
      </w:r>
      <w:r w:rsidR="00B64B0B" w:rsidRPr="00B64B0B">
        <w:rPr>
          <w:rFonts w:ascii="GHEA Grapalat" w:hAnsi="GHEA Grapalat"/>
          <w:b/>
          <w:bCs/>
          <w:sz w:val="24"/>
          <w:szCs w:val="24"/>
        </w:rPr>
        <w:t xml:space="preserve"> часов </w:t>
      </w:r>
      <w:r w:rsidR="003D2EC8">
        <w:rPr>
          <w:rFonts w:ascii="GHEA Grapalat" w:hAnsi="GHEA Grapalat"/>
          <w:b/>
          <w:bCs/>
          <w:sz w:val="24"/>
          <w:szCs w:val="24"/>
        </w:rPr>
        <w:t>25.02.2026</w:t>
      </w:r>
      <w:r w:rsidR="00B64B0B" w:rsidRPr="00B64B0B">
        <w:rPr>
          <w:rFonts w:ascii="GHEA Grapalat" w:hAnsi="GHEA Grapalat"/>
          <w:b/>
          <w:bCs/>
          <w:sz w:val="24"/>
          <w:szCs w:val="24"/>
        </w:rPr>
        <w:t>-го</w:t>
      </w:r>
      <w:r w:rsidR="00B64B0B" w:rsidRPr="00B64B0B">
        <w:rPr>
          <w:rFonts w:ascii="GHEA Grapalat" w:hAnsi="GHEA Grapalat"/>
          <w:sz w:val="24"/>
          <w:szCs w:val="24"/>
        </w:rPr>
        <w:t xml:space="preserve"> года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3972A4C1"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E2747A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43F556DE" w14:textId="77777777"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36126448"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8D0931"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051F89">
        <w:rPr>
          <w:rFonts w:ascii="GHEA Grapalat" w:hAnsi="GHEA Grapalat"/>
        </w:rPr>
        <w:t>;</w:t>
      </w:r>
      <w:r w:rsidR="00023F8F">
        <w:rPr>
          <w:rFonts w:ascii="GHEA Grapalat" w:hAnsi="GHEA Grapalat"/>
        </w:rPr>
        <w:t xml:space="preserve"> </w:t>
      </w:r>
    </w:p>
    <w:p w14:paraId="7A9DEBA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76578A6"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AD2473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600279FE" w14:textId="77777777" w:rsidR="006C3115" w:rsidRPr="006013EE" w:rsidRDefault="0062795D" w:rsidP="006013EE">
      <w:pPr>
        <w:pStyle w:val="norm"/>
        <w:widowControl w:val="0"/>
        <w:tabs>
          <w:tab w:val="left" w:pos="1134"/>
        </w:tabs>
        <w:spacing w:after="160" w:line="240" w:lineRule="auto"/>
        <w:ind w:firstLine="567"/>
        <w:rPr>
          <w:rFonts w:ascii="GHEA Grapalat" w:hAnsi="GHEA Grapalat" w:cs="Sylfaen"/>
          <w:sz w:val="24"/>
          <w:szCs w:val="24"/>
          <w:lang w:val="hy-AM"/>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A0EF8E3" w14:textId="77777777" w:rsidR="0088370A" w:rsidRDefault="0062795D" w:rsidP="008336B3">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3"/>
        <w:t>9</w:t>
      </w:r>
    </w:p>
    <w:p w14:paraId="0B6F00B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C7B6E0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63904E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47E874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519B6AA" w14:textId="77777777" w:rsidR="00721677" w:rsidRDefault="00721677" w:rsidP="00B46D58">
      <w:pPr>
        <w:pStyle w:val="norm"/>
        <w:widowControl w:val="0"/>
        <w:spacing w:after="120" w:line="240" w:lineRule="auto"/>
        <w:ind w:firstLine="0"/>
        <w:rPr>
          <w:ins w:id="5"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w:t>
      </w:r>
      <w:r>
        <w:rPr>
          <w:rFonts w:ascii="GHEA Grapalat" w:hAnsi="GHEA Grapalat" w:cs="Sylfaen"/>
          <w:sz w:val="24"/>
          <w:szCs w:val="24"/>
        </w:rPr>
        <w:lastRenderedPageBreak/>
        <w:t>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6819735"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6492CB68" w14:textId="77777777" w:rsidR="00700398" w:rsidRDefault="00700398" w:rsidP="00B46D58">
      <w:pPr>
        <w:widowControl w:val="0"/>
        <w:spacing w:after="160"/>
        <w:jc w:val="center"/>
        <w:rPr>
          <w:rFonts w:ascii="GHEA Grapalat" w:hAnsi="GHEA Grapalat"/>
          <w:b/>
        </w:rPr>
      </w:pPr>
    </w:p>
    <w:p w14:paraId="6E92380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A7D8B2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D4FA8F0" w14:textId="77777777" w:rsidR="00B95FE0"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3410D655" w14:textId="77777777" w:rsidR="009B6514" w:rsidRPr="0059577A" w:rsidRDefault="009B6514" w:rsidP="0059577A">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04FB37E0" w14:textId="77777777" w:rsidR="00B95FE0" w:rsidRPr="009044F1" w:rsidRDefault="004320D2"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349B3A4F"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4218A97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7290521"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0BB69BDB"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7785E45E"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6696D2B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31FD91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7D8B3FB" w14:textId="77777777" w:rsidR="00873D42" w:rsidRPr="00230D36" w:rsidRDefault="00873D42" w:rsidP="00873D42">
      <w:pPr>
        <w:jc w:val="center"/>
        <w:rPr>
          <w:rFonts w:ascii="GHEA Grapalat" w:hAnsi="GHEA Grapalat"/>
          <w:b/>
        </w:rPr>
      </w:pPr>
    </w:p>
    <w:p w14:paraId="0F7D6F7D"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A2AD6F1" w14:textId="77777777" w:rsidR="00873D42" w:rsidRPr="00230D36" w:rsidRDefault="00873D42" w:rsidP="00873D42">
      <w:pPr>
        <w:jc w:val="center"/>
        <w:rPr>
          <w:rFonts w:ascii="GHEA Grapalat" w:hAnsi="GHEA Grapalat"/>
          <w:b/>
        </w:rPr>
      </w:pPr>
    </w:p>
    <w:p w14:paraId="3884AEC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5329A61"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1596604" w14:textId="77777777" w:rsidR="00FA0E41" w:rsidRPr="009044F1" w:rsidRDefault="00FA0E41" w:rsidP="00B46D58">
      <w:pPr>
        <w:widowControl w:val="0"/>
        <w:spacing w:after="160"/>
        <w:ind w:firstLine="567"/>
        <w:jc w:val="center"/>
        <w:rPr>
          <w:rFonts w:ascii="GHEA Grapalat" w:hAnsi="GHEA Grapalat"/>
          <w:b/>
        </w:rPr>
      </w:pPr>
    </w:p>
    <w:p w14:paraId="2DAB54B6" w14:textId="77777777" w:rsidR="002626F7" w:rsidRDefault="002626F7" w:rsidP="00B46D58">
      <w:pPr>
        <w:rPr>
          <w:rFonts w:ascii="GHEA Grapalat" w:hAnsi="GHEA Grapalat" w:cs="Sylfaen"/>
        </w:rPr>
      </w:pPr>
    </w:p>
    <w:p w14:paraId="20DD98D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03E52D0" w14:textId="6EA0995B" w:rsidR="005C0159" w:rsidRPr="00077629" w:rsidRDefault="005C0159" w:rsidP="005C0159">
      <w:pPr>
        <w:pStyle w:val="BodyTextIndent2"/>
        <w:widowControl w:val="0"/>
        <w:tabs>
          <w:tab w:val="left" w:pos="1134"/>
        </w:tabs>
        <w:spacing w:after="160" w:line="240" w:lineRule="auto"/>
        <w:ind w:firstLine="567"/>
        <w:rPr>
          <w:rFonts w:ascii="GHEA Grapalat" w:hAnsi="GHEA Grapalat" w:cs="Tahoma"/>
          <w:sz w:val="24"/>
          <w:szCs w:val="24"/>
        </w:rPr>
      </w:pPr>
      <w:r w:rsidRPr="00334BBF">
        <w:rPr>
          <w:rFonts w:ascii="GHEA Grapalat" w:hAnsi="GHEA Grapalat"/>
          <w:sz w:val="24"/>
          <w:szCs w:val="24"/>
        </w:rPr>
        <w:t>8.1.</w:t>
      </w:r>
      <w:r w:rsidRPr="00334BBF">
        <w:rPr>
          <w:rFonts w:ascii="GHEA Grapalat" w:hAnsi="GHEA Grapalat"/>
          <w:sz w:val="24"/>
          <w:szCs w:val="24"/>
        </w:rPr>
        <w:tab/>
        <w:t xml:space="preserve">Вскрытие заявок произойдет посредством системы на </w:t>
      </w:r>
      <w:r w:rsidR="00A46F2D">
        <w:rPr>
          <w:rFonts w:ascii="GHEA Grapalat" w:hAnsi="GHEA Grapalat"/>
          <w:b/>
          <w:spacing w:val="6"/>
          <w:sz w:val="24"/>
          <w:szCs w:val="24"/>
        </w:rPr>
        <w:t>10:00</w:t>
      </w:r>
      <w:r w:rsidRPr="00334BBF">
        <w:rPr>
          <w:rFonts w:ascii="GHEA Grapalat" w:hAnsi="GHEA Grapalat"/>
          <w:b/>
          <w:spacing w:val="6"/>
          <w:sz w:val="24"/>
          <w:szCs w:val="24"/>
        </w:rPr>
        <w:t xml:space="preserve"> </w:t>
      </w:r>
      <w:r>
        <w:rPr>
          <w:rFonts w:ascii="GHEA Grapalat" w:hAnsi="GHEA Grapalat"/>
          <w:b/>
          <w:spacing w:val="6"/>
          <w:sz w:val="24"/>
          <w:szCs w:val="24"/>
        </w:rPr>
        <w:br/>
      </w:r>
      <w:r w:rsidRPr="00334BBF">
        <w:rPr>
          <w:rFonts w:ascii="GHEA Grapalat" w:hAnsi="GHEA Grapalat"/>
          <w:b/>
          <w:spacing w:val="6"/>
          <w:sz w:val="24"/>
          <w:szCs w:val="24"/>
        </w:rPr>
        <w:t xml:space="preserve">часов </w:t>
      </w:r>
      <w:r w:rsidR="003D2EC8">
        <w:rPr>
          <w:rFonts w:ascii="GHEA Grapalat" w:hAnsi="GHEA Grapalat"/>
          <w:b/>
          <w:spacing w:val="6"/>
          <w:sz w:val="24"/>
          <w:szCs w:val="24"/>
        </w:rPr>
        <w:t>25.02.2026</w:t>
      </w:r>
      <w:r w:rsidRPr="00334BBF">
        <w:rPr>
          <w:rFonts w:ascii="GHEA Grapalat" w:hAnsi="GHEA Grapalat"/>
          <w:b/>
          <w:spacing w:val="6"/>
          <w:sz w:val="24"/>
          <w:szCs w:val="24"/>
        </w:rPr>
        <w:t>-го года.</w:t>
      </w:r>
    </w:p>
    <w:p w14:paraId="21FBF16C"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969797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3E6519FA"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7A2668F"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3C45548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AC81A41"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9A4025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3FA651A"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DE13C7" w:rsidRPr="009044F1">
        <w:rPr>
          <w:rFonts w:ascii="GHEA Grapalat" w:hAnsi="GHEA Grapalat"/>
          <w:i w:val="0"/>
          <w:sz w:val="24"/>
          <w:szCs w:val="24"/>
        </w:rPr>
        <w:t xml:space="preserve">по курсу </w:t>
      </w:r>
      <w:r w:rsidR="00DE13C7" w:rsidRPr="00E507FC">
        <w:rPr>
          <w:rFonts w:ascii="GHEA Grapalat" w:hAnsi="GHEA Grapalat"/>
          <w:b/>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580551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F11277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3024303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75B617C"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7B7BD4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EE4D736"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1C20EF9D"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w:t>
      </w:r>
      <w:r w:rsidRPr="009775E8">
        <w:rPr>
          <w:rFonts w:ascii="GHEA Grapalat" w:hAnsi="GHEA Grapalat"/>
          <w:sz w:val="24"/>
          <w:szCs w:val="24"/>
        </w:rPr>
        <w:lastRenderedPageBreak/>
        <w:t xml:space="preserve">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69507F8"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5F75D6"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F3843D1" w14:textId="7E889374" w:rsidR="0005455C" w:rsidRPr="0005455C" w:rsidRDefault="0005455C" w:rsidP="0005455C">
      <w:pPr>
        <w:ind w:firstLine="567"/>
        <w:jc w:val="both"/>
        <w:rPr>
          <w:rFonts w:ascii="GHEA Grapalat" w:hAnsi="GHEA Grapalat"/>
        </w:rPr>
      </w:pPr>
      <w:r w:rsidRPr="0005455C">
        <w:rPr>
          <w:rFonts w:ascii="GHEA Grapalat" w:hAnsi="GHEA Grapalat"/>
        </w:rPr>
        <w:t>8.9.</w:t>
      </w:r>
      <w:r w:rsidRPr="0005455C">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C14573">
        <w:rPr>
          <w:rFonts w:ascii="GHEA Grapalat" w:hAnsi="GHEA Grapalat"/>
        </w:rPr>
        <w:t>2026</w:t>
      </w:r>
      <w:r w:rsidRPr="0005455C">
        <w:rPr>
          <w:rFonts w:ascii="GHEA Grapalat" w:hAnsi="GHEA Grapalat"/>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2C8EA828" w14:textId="77777777" w:rsidR="0005455C" w:rsidRPr="0005455C" w:rsidRDefault="0005455C" w:rsidP="0005455C">
      <w:pPr>
        <w:jc w:val="both"/>
        <w:rPr>
          <w:rFonts w:ascii="GHEA Grapalat" w:hAnsi="GHEA Grapalat"/>
        </w:rPr>
      </w:pPr>
      <w:r w:rsidRPr="0005455C">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77D5CA7D" w14:textId="4F9AC782" w:rsidR="0005455C" w:rsidRPr="0005455C" w:rsidRDefault="0005455C" w:rsidP="0005455C">
      <w:pPr>
        <w:ind w:firstLine="567"/>
        <w:jc w:val="both"/>
        <w:rPr>
          <w:rFonts w:ascii="GHEA Grapalat" w:hAnsi="GHEA Grapalat"/>
        </w:rPr>
      </w:pPr>
      <w:r w:rsidRPr="0005455C">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C14573">
        <w:rPr>
          <w:rFonts w:ascii="GHEA Grapalat" w:hAnsi="GHEA Grapalat"/>
        </w:rPr>
        <w:t>2026</w:t>
      </w:r>
      <w:r w:rsidRPr="0005455C">
        <w:rPr>
          <w:rFonts w:ascii="GHEA Grapalat" w:hAnsi="GHEA Grapalat"/>
        </w:rPr>
        <w:t xml:space="preserve"> № 817-А, заявка участника отклоняется.</w:t>
      </w:r>
    </w:p>
    <w:p w14:paraId="5FC613F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CF8128A"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3EC19FD"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3ADE14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0A8C0AD"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4F4A32A"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8242E8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DF3DF6">
        <w:rPr>
          <w:rFonts w:ascii="GHEA Grapalat" w:hAnsi="GHEA Grapalat"/>
        </w:rPr>
        <w:t xml:space="preserve"> </w:t>
      </w:r>
      <w:r w:rsidR="00DF3DF6" w:rsidRPr="00CB37F8">
        <w:rPr>
          <w:rFonts w:ascii="GHEA Grapalat" w:hAnsi="GHEA Grapalat"/>
        </w:rPr>
        <w:t>в течение пяти рабочих дней,</w:t>
      </w:r>
      <w:r w:rsidR="00DF3DF6" w:rsidRPr="001340A2">
        <w:rPr>
          <w:rFonts w:ascii="GHEA Grapalat" w:hAnsi="GHEA Grapalat"/>
        </w:rPr>
        <w:t xml:space="preserve"> </w:t>
      </w:r>
      <w:r w:rsidR="00DF3DF6" w:rsidRPr="00060567">
        <w:rPr>
          <w:rStyle w:val="ezkurwreuab5ozgtqnkl"/>
          <w:rFonts w:ascii="GHEA Grapalat" w:hAnsi="GHEA Grapalat"/>
        </w:rPr>
        <w:t>следующих</w:t>
      </w:r>
      <w:r w:rsidR="00DF3DF6" w:rsidRPr="00060567">
        <w:rPr>
          <w:rFonts w:ascii="GHEA Grapalat" w:hAnsi="GHEA Grapalat"/>
        </w:rPr>
        <w:t xml:space="preserve"> </w:t>
      </w:r>
      <w:r w:rsidR="00DF3DF6" w:rsidRPr="00060567">
        <w:rPr>
          <w:rStyle w:val="ezkurwreuab5ozgtqnkl"/>
          <w:rFonts w:ascii="GHEA Grapalat" w:hAnsi="GHEA Grapalat"/>
        </w:rPr>
        <w:t>за днем</w:t>
      </w:r>
      <w:r w:rsidR="00DF3DF6" w:rsidRPr="00060567">
        <w:rPr>
          <w:rFonts w:ascii="GHEA Grapalat" w:hAnsi="GHEA Grapalat"/>
        </w:rPr>
        <w:t xml:space="preserve"> </w:t>
      </w:r>
      <w:r w:rsidR="00DF3DF6" w:rsidRPr="00060567">
        <w:rPr>
          <w:rStyle w:val="ezkurwreuab5ozgtqnkl"/>
          <w:rFonts w:ascii="GHEA Grapalat" w:hAnsi="GHEA Grapalat"/>
        </w:rPr>
        <w:t>получения</w:t>
      </w:r>
      <w:r w:rsidR="00DF3DF6" w:rsidRPr="00060567">
        <w:rPr>
          <w:rFonts w:ascii="GHEA Grapalat" w:hAnsi="GHEA Grapalat"/>
        </w:rPr>
        <w:t xml:space="preserve"> </w:t>
      </w:r>
      <w:r w:rsidR="00DF3DF6"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6F1A4B62"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5ECAD3FA"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A65371">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263314E2"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sidR="00B97A0F">
        <w:rPr>
          <w:rFonts w:ascii="GHEA Grapalat" w:hAnsi="GHEA Grapalat"/>
        </w:rPr>
        <w:t xml:space="preserve"> или</w:t>
      </w:r>
      <w:r w:rsidRPr="00110330">
        <w:rPr>
          <w:rFonts w:ascii="GHEA Grapalat" w:hAnsi="GHEA Grapalat"/>
        </w:rPr>
        <w:t xml:space="preserve"> договора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w:t>
      </w:r>
      <w:r w:rsidR="008355D3" w:rsidRPr="002F7BEB">
        <w:rPr>
          <w:rFonts w:ascii="GHEA Grapalat" w:hAnsi="GHEA Grapalat"/>
        </w:rPr>
        <w:lastRenderedPageBreak/>
        <w:t>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10B4EDA2" w14:textId="77777777" w:rsidR="0005455C" w:rsidRPr="0005455C" w:rsidRDefault="00AD5625" w:rsidP="0005455C">
      <w:pPr>
        <w:widowControl w:val="0"/>
        <w:tabs>
          <w:tab w:val="left" w:pos="1134"/>
        </w:tabs>
        <w:ind w:left="-360"/>
        <w:jc w:val="both"/>
        <w:rPr>
          <w:rFonts w:ascii="GHEA Grapalat" w:hAnsi="GHEA Grapalat" w:cs="Sylfaen"/>
          <w:lang w:val="hy-AM"/>
        </w:rPr>
      </w:pPr>
      <w:r>
        <w:rPr>
          <w:rFonts w:ascii="GHEA Grapalat" w:hAnsi="GHEA Grapalat" w:cs="Sylfaen"/>
          <w:color w:val="FF0000"/>
        </w:rPr>
        <w:t xml:space="preserve">          </w:t>
      </w:r>
      <w:r w:rsidR="0005455C" w:rsidRPr="0005455C">
        <w:rPr>
          <w:rFonts w:ascii="GHEA Grapalat" w:hAnsi="GHEA Grapalat" w:cs="Sylfaen"/>
          <w:lang w:val="hy-AM"/>
        </w:rPr>
        <w:t>При этом,;</w:t>
      </w:r>
    </w:p>
    <w:p w14:paraId="080D16ED" w14:textId="03E87ACE" w:rsidR="0005455C" w:rsidRPr="0005455C" w:rsidRDefault="0005455C" w:rsidP="0005455C">
      <w:pPr>
        <w:widowControl w:val="0"/>
        <w:tabs>
          <w:tab w:val="left" w:pos="1134"/>
        </w:tabs>
        <w:jc w:val="both"/>
        <w:rPr>
          <w:rFonts w:ascii="GHEA Grapalat" w:hAnsi="GHEA Grapalat" w:cs="Sylfaen"/>
          <w:lang w:val="hy-AM"/>
        </w:rPr>
      </w:pPr>
      <w:r w:rsidRPr="0005455C">
        <w:rPr>
          <w:rFonts w:ascii="GHEA Grapalat" w:hAnsi="GHEA Grapalat" w:cs="Sylfaen"/>
          <w:lang w:val="hy-AM"/>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C14573">
        <w:rPr>
          <w:rFonts w:ascii="GHEA Grapalat" w:hAnsi="GHEA Grapalat" w:cs="Sylfaen"/>
          <w:lang w:val="hy-AM"/>
        </w:rPr>
        <w:t>2026</w:t>
      </w:r>
      <w:r w:rsidRPr="0005455C">
        <w:rPr>
          <w:rFonts w:ascii="GHEA Grapalat" w:hAnsi="GHEA Grapalat" w:cs="Sylfaen"/>
          <w:lang w:val="hy-AM"/>
        </w:rPr>
        <w:t xml:space="preserve">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93548FA" w14:textId="77777777" w:rsidR="0005455C" w:rsidRPr="0005455C" w:rsidRDefault="0005455C" w:rsidP="0005455C">
      <w:pPr>
        <w:widowControl w:val="0"/>
        <w:tabs>
          <w:tab w:val="left" w:pos="1134"/>
        </w:tabs>
        <w:jc w:val="both"/>
        <w:rPr>
          <w:rFonts w:ascii="GHEA Grapalat" w:hAnsi="GHEA Grapalat" w:cs="Sylfaen"/>
          <w:lang w:val="hy-AM"/>
        </w:rPr>
      </w:pPr>
    </w:p>
    <w:p w14:paraId="0C3D9895" w14:textId="77777777" w:rsidR="0005455C" w:rsidRPr="0005455C" w:rsidRDefault="0005455C" w:rsidP="0005455C">
      <w:pPr>
        <w:widowControl w:val="0"/>
        <w:tabs>
          <w:tab w:val="left" w:pos="1134"/>
        </w:tabs>
        <w:jc w:val="both"/>
        <w:rPr>
          <w:rFonts w:ascii="GHEA Grapalat" w:hAnsi="GHEA Grapalat" w:cs="Sylfaen"/>
          <w:lang w:val="hy-AM"/>
        </w:rPr>
      </w:pPr>
      <w:r w:rsidRPr="0005455C">
        <w:rPr>
          <w:rFonts w:ascii="GHEA Grapalat" w:hAnsi="GHEA Grapalat" w:cs="Sylfaen"/>
          <w:lang w:val="hy-AM"/>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3213460D" w14:textId="77777777" w:rsidR="00271427" w:rsidRPr="00793DC2" w:rsidRDefault="00271427" w:rsidP="0005455C">
      <w:pPr>
        <w:widowControl w:val="0"/>
        <w:tabs>
          <w:tab w:val="left" w:pos="1134"/>
        </w:tabs>
        <w:ind w:left="-360"/>
        <w:jc w:val="both"/>
        <w:rPr>
          <w:rFonts w:ascii="GHEA Grapalat" w:hAnsi="GHEA Grapalat"/>
        </w:rPr>
      </w:pPr>
    </w:p>
    <w:p w14:paraId="287323DC"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4337F2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6A2831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38AF2F9"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44982574"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1BE1BBAB"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3DE95182"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lastRenderedPageBreak/>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AE8BF85"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E081C4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83068F0"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436A70A"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5FB2FB0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705537EC"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04F46A8"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C56607D"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8C083D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C8F70B3"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25E384CE"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46A9D64"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924D4E7"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5087804" w14:textId="77777777" w:rsidR="00B73109" w:rsidRDefault="00B73109" w:rsidP="00B46D58">
      <w:pPr>
        <w:widowControl w:val="0"/>
        <w:spacing w:after="160"/>
        <w:jc w:val="center"/>
        <w:rPr>
          <w:rFonts w:ascii="GHEA Grapalat" w:hAnsi="GHEA Grapalat"/>
          <w:b/>
        </w:rPr>
      </w:pPr>
    </w:p>
    <w:p w14:paraId="30F0D99E" w14:textId="77777777" w:rsidR="00B73109" w:rsidRDefault="00B73109" w:rsidP="00B46D58">
      <w:pPr>
        <w:widowControl w:val="0"/>
        <w:spacing w:after="160"/>
        <w:jc w:val="center"/>
        <w:rPr>
          <w:rFonts w:ascii="GHEA Grapalat" w:hAnsi="GHEA Grapalat"/>
          <w:b/>
        </w:rPr>
      </w:pPr>
    </w:p>
    <w:p w14:paraId="22D943AA"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04058C4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3E255A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CFBEE4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67F13677"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BC36C3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 xml:space="preserve">ставляет заказчику </w:t>
      </w:r>
      <w:r w:rsidR="00E159FA" w:rsidRPr="00DF59E9">
        <w:rPr>
          <w:rFonts w:ascii="GHEA Grapalat" w:hAnsi="GHEA Grapalat"/>
        </w:rPr>
        <w:t>обеспечени</w:t>
      </w:r>
      <w:r w:rsidR="00E159FA">
        <w:rPr>
          <w:rFonts w:ascii="GHEA Grapalat" w:hAnsi="GHEA Grapalat"/>
        </w:rPr>
        <w:t xml:space="preserve">е </w:t>
      </w:r>
      <w:r w:rsidR="00DF2686" w:rsidRPr="00DF59E9">
        <w:rPr>
          <w:rFonts w:ascii="GHEA Grapalat" w:hAnsi="GHEA Grapalat"/>
        </w:rPr>
        <w:t>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031C476A"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EEC6C85"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7F0C214D"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0F6688FA"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6BA197FD" w14:textId="77777777" w:rsidR="00B73109" w:rsidRDefault="00B73109" w:rsidP="00B46D58">
      <w:pPr>
        <w:widowControl w:val="0"/>
        <w:spacing w:after="160"/>
        <w:jc w:val="center"/>
        <w:rPr>
          <w:rFonts w:ascii="GHEA Grapalat" w:hAnsi="GHEA Grapalat"/>
          <w:b/>
        </w:rPr>
      </w:pPr>
    </w:p>
    <w:p w14:paraId="3150B574"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507B65" w:rsidRPr="009044F1">
        <w:rPr>
          <w:rFonts w:ascii="GHEA Grapalat" w:hAnsi="GHEA Grapalat"/>
          <w:b/>
        </w:rPr>
        <w:t>ОБЕСПЕЧЕНИ</w:t>
      </w:r>
      <w:r w:rsidR="00507B65">
        <w:rPr>
          <w:rFonts w:ascii="GHEA Grapalat" w:hAnsi="GHEA Grapalat"/>
          <w:b/>
        </w:rPr>
        <w:t xml:space="preserve">Е </w:t>
      </w:r>
      <w:r w:rsidRPr="009044F1">
        <w:rPr>
          <w:rFonts w:ascii="GHEA Grapalat" w:hAnsi="GHEA Grapalat"/>
          <w:b/>
        </w:rPr>
        <w:t>ДОГОВОРА</w:t>
      </w:r>
    </w:p>
    <w:p w14:paraId="004DF664"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 xml:space="preserve">На основании требования о предоставлении </w:t>
      </w:r>
      <w:r w:rsidR="00002FC7" w:rsidRPr="00681C1F">
        <w:rPr>
          <w:rFonts w:ascii="GHEA Grapalat" w:hAnsi="GHEA Grapalat"/>
          <w:color w:val="000000" w:themeColor="text1"/>
        </w:rPr>
        <w:t>обеспечени</w:t>
      </w:r>
      <w:r w:rsidR="00002FC7">
        <w:rPr>
          <w:rFonts w:ascii="GHEA Grapalat" w:hAnsi="GHEA Grapalat"/>
          <w:color w:val="000000" w:themeColor="text1"/>
        </w:rPr>
        <w:t xml:space="preserve">я </w:t>
      </w:r>
      <w:r w:rsidR="007966BA" w:rsidRPr="00681C1F">
        <w:rPr>
          <w:rFonts w:ascii="GHEA Grapalat" w:hAnsi="GHEA Grapalat"/>
          <w:color w:val="000000" w:themeColor="text1"/>
        </w:rPr>
        <w:t xml:space="preserve">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w:t>
      </w:r>
      <w:r w:rsidR="00002FC7">
        <w:rPr>
          <w:rFonts w:ascii="GHEA Grapalat" w:hAnsi="GHEA Grapalat"/>
          <w:color w:val="000000" w:themeColor="text1"/>
        </w:rPr>
        <w:t>е</w:t>
      </w:r>
      <w:r w:rsidR="00280EFA">
        <w:rPr>
          <w:rFonts w:ascii="GHEA Grapalat" w:hAnsi="GHEA Grapalat"/>
          <w:color w:val="000000" w:themeColor="text1"/>
        </w:rPr>
        <w:t xml:space="preserve"> </w:t>
      </w:r>
      <w:r w:rsidR="007966BA" w:rsidRPr="00681C1F">
        <w:rPr>
          <w:rFonts w:ascii="GHEA Grapalat" w:hAnsi="GHEA Grapalat"/>
          <w:color w:val="000000" w:themeColor="text1"/>
        </w:rPr>
        <w:t>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w:t>
      </w:r>
      <w:r w:rsidR="00636572" w:rsidRPr="00681C1F">
        <w:rPr>
          <w:rFonts w:ascii="GHEA Grapalat" w:hAnsi="GHEA Grapalat"/>
          <w:color w:val="000000" w:themeColor="text1"/>
        </w:rPr>
        <w:t>обеспечени</w:t>
      </w:r>
      <w:r w:rsidR="00636572">
        <w:rPr>
          <w:rFonts w:ascii="GHEA Grapalat" w:hAnsi="GHEA Grapalat"/>
          <w:color w:val="000000" w:themeColor="text1"/>
        </w:rPr>
        <w:t>е</w:t>
      </w:r>
      <w:r w:rsidR="00636572" w:rsidRPr="00681C1F">
        <w:rPr>
          <w:rFonts w:ascii="GHEA Grapalat" w:hAnsi="GHEA Grapalat"/>
          <w:color w:val="000000" w:themeColor="text1"/>
        </w:rPr>
        <w:t xml:space="preserve"> </w:t>
      </w:r>
      <w:del w:id="8" w:author="Inesa Kocharyan" w:date="2025-03-19T19:10:00Z">
        <w:r w:rsidR="007966BA" w:rsidRPr="00681C1F" w:rsidDel="00636572">
          <w:rPr>
            <w:rFonts w:ascii="GHEA Grapalat" w:hAnsi="GHEA Grapalat"/>
            <w:color w:val="000000" w:themeColor="text1"/>
          </w:rPr>
          <w:delText xml:space="preserve"> </w:delText>
        </w:r>
      </w:del>
      <w:r w:rsidR="007966BA" w:rsidRPr="00681C1F">
        <w:rPr>
          <w:rFonts w:ascii="GHEA Grapalat" w:hAnsi="GHEA Grapalat"/>
          <w:color w:val="000000" w:themeColor="text1"/>
        </w:rPr>
        <w:t>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9F2063C" w14:textId="77777777" w:rsidR="00B73109" w:rsidRDefault="00636572" w:rsidP="00B73109">
      <w:pPr>
        <w:rPr>
          <w:rFonts w:ascii="GHEA Grapalat" w:hAnsi="GHEA Grapalat"/>
        </w:rPr>
      </w:pPr>
      <w:r w:rsidRPr="005242F9" w:rsidDel="00636572">
        <w:rPr>
          <w:rFonts w:ascii="GHEA Grapalat" w:hAnsi="GHEA Grapalat"/>
        </w:rPr>
        <w:t xml:space="preserve"> </w:t>
      </w:r>
    </w:p>
    <w:p w14:paraId="64E61692"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69FCC10B"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086B351"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A99E89D"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D7DC619" w14:textId="77777777" w:rsidR="00F7682C" w:rsidRDefault="00F7682C" w:rsidP="00CE75A2">
      <w:pPr>
        <w:pStyle w:val="FootnoteText"/>
        <w:jc w:val="both"/>
        <w:rPr>
          <w:ins w:id="9" w:author="Inesa Kocharyan" w:date="2022-05-27T11:21:00Z"/>
          <w:rFonts w:asciiTheme="minorHAnsi" w:hAnsiTheme="minorHAnsi"/>
          <w:i/>
        </w:rPr>
      </w:pPr>
    </w:p>
    <w:p w14:paraId="4D25789C" w14:textId="77777777" w:rsidR="00CE75A2" w:rsidRDefault="00CE75A2" w:rsidP="00143E9D">
      <w:pPr>
        <w:widowControl w:val="0"/>
        <w:tabs>
          <w:tab w:val="left" w:pos="1276"/>
        </w:tabs>
        <w:spacing w:after="160"/>
        <w:ind w:firstLine="567"/>
        <w:jc w:val="both"/>
        <w:rPr>
          <w:rFonts w:ascii="GHEA Grapalat" w:hAnsi="GHEA Grapalat"/>
        </w:rPr>
      </w:pPr>
    </w:p>
    <w:p w14:paraId="3190D61C" w14:textId="77777777" w:rsidR="00B73109" w:rsidRDefault="00B73109" w:rsidP="00143E9D">
      <w:pPr>
        <w:widowControl w:val="0"/>
        <w:tabs>
          <w:tab w:val="left" w:pos="1276"/>
        </w:tabs>
        <w:spacing w:after="160"/>
        <w:ind w:firstLine="567"/>
        <w:jc w:val="both"/>
        <w:rPr>
          <w:rFonts w:ascii="GHEA Grapalat" w:hAnsi="GHEA Grapalat"/>
        </w:rPr>
      </w:pPr>
    </w:p>
    <w:p w14:paraId="1C72B70E" w14:textId="77777777" w:rsidR="00B73109" w:rsidRDefault="00B73109">
      <w:pPr>
        <w:rPr>
          <w:rFonts w:ascii="GHEA Grapalat" w:hAnsi="GHEA Grapalat"/>
        </w:rPr>
      </w:pPr>
      <w:r>
        <w:rPr>
          <w:rFonts w:ascii="GHEA Grapalat" w:hAnsi="GHEA Grapalat"/>
        </w:rPr>
        <w:br w:type="page"/>
      </w:r>
    </w:p>
    <w:p w14:paraId="36BFB9E4" w14:textId="1E5E7770" w:rsidR="00366C4E" w:rsidRPr="001775FE" w:rsidRDefault="00030D40" w:rsidP="00BE5912">
      <w:pPr>
        <w:widowControl w:val="0"/>
        <w:tabs>
          <w:tab w:val="left" w:pos="1276"/>
        </w:tabs>
        <w:spacing w:after="160"/>
        <w:ind w:firstLine="567"/>
        <w:jc w:val="both"/>
        <w:rPr>
          <w:rFonts w:ascii="GHEA Grapalat" w:hAnsi="GHEA Grapalat"/>
        </w:rPr>
      </w:pPr>
      <w:r w:rsidRPr="001775FE">
        <w:rPr>
          <w:rFonts w:ascii="GHEA Grapalat" w:hAnsi="GHEA Grapalat"/>
        </w:rPr>
        <w:lastRenderedPageBreak/>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w:t>
      </w:r>
      <w:r w:rsidR="003177F1">
        <w:rPr>
          <w:rFonts w:ascii="GHEA Grapalat" w:hAnsi="GHEA Grapalat"/>
          <w:b/>
          <w:bCs/>
          <w:lang w:val="hy-AM"/>
        </w:rPr>
        <w:t>1</w:t>
      </w:r>
      <w:r w:rsidR="00C32270">
        <w:rPr>
          <w:rFonts w:ascii="GHEA Grapalat" w:hAnsi="GHEA Grapalat"/>
          <w:b/>
          <w:bCs/>
          <w:lang w:val="hy-AM"/>
        </w:rPr>
        <w:t>0</w:t>
      </w:r>
      <w:r w:rsidR="00FF068F" w:rsidRPr="001775FE">
        <w:rPr>
          <w:rFonts w:ascii="GHEA Grapalat" w:hAnsi="GHEA Grapalat"/>
        </w:rPr>
        <w:t xml:space="preserve"> </w:t>
      </w:r>
      <w:r w:rsidR="00FF068F">
        <w:rPr>
          <w:rFonts w:ascii="GHEA Grapalat" w:hAnsi="GHEA Grapalat"/>
        </w:rPr>
        <w:t xml:space="preserve"> </w:t>
      </w:r>
      <w:r w:rsidR="00FF068F" w:rsidRPr="00280EFA">
        <w:rPr>
          <w:rFonts w:ascii="GHEA Grapalat" w:hAnsi="GHEA Grapalat"/>
          <w:vertAlign w:val="superscript"/>
        </w:rPr>
        <w:t>13</w:t>
      </w:r>
      <w:ins w:id="10" w:author="Inesa Kocharyan" w:date="2025-03-19T19:12:00Z">
        <w:r w:rsidR="00FF068F" w:rsidRPr="00280EFA">
          <w:rPr>
            <w:rFonts w:ascii="GHEA Grapalat" w:hAnsi="GHEA Grapalat"/>
            <w:vertAlign w:val="superscript"/>
          </w:rPr>
          <w:t xml:space="preserve"> </w:t>
        </w:r>
      </w:ins>
      <w:r w:rsidRPr="001775FE">
        <w:rPr>
          <w:rFonts w:ascii="GHEA Grapalat" w:hAnsi="GHEA Grapalat"/>
        </w:rPr>
        <w:t xml:space="preserve">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4"/>
        <w:t>14</w:t>
      </w:r>
      <w:r w:rsidR="00375E5E" w:rsidRPr="001775FE">
        <w:rPr>
          <w:rFonts w:ascii="GHEA Grapalat" w:hAnsi="GHEA Grapalat"/>
        </w:rPr>
        <w:t>.</w:t>
      </w:r>
    </w:p>
    <w:p w14:paraId="744B425B"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063D97CC"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3F50E9B"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B3E0B33"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FF068F" w:rsidRPr="009044F1">
        <w:rPr>
          <w:rFonts w:ascii="GHEA Grapalat" w:hAnsi="GHEA Grapalat"/>
        </w:rPr>
        <w:t>обеспечени</w:t>
      </w:r>
      <w:r w:rsidR="00FF068F">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46409AE3"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FF068F" w:rsidRPr="000811C1">
        <w:rPr>
          <w:rFonts w:ascii="GHEA Grapalat" w:hAnsi="GHEA Grapalat" w:cs="Sylfaen"/>
        </w:rPr>
        <w:t>обеспечени</w:t>
      </w:r>
      <w:r w:rsidR="00FF068F">
        <w:rPr>
          <w:rFonts w:ascii="GHEA Grapalat" w:hAnsi="GHEA Grapalat" w:cs="Sylfaen"/>
        </w:rPr>
        <w:t>е</w:t>
      </w:r>
      <w:r w:rsidR="00FF068F"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3782DDF1"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32893A7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F068F" w:rsidRPr="009044F1">
        <w:rPr>
          <w:rFonts w:ascii="GHEA Grapalat" w:hAnsi="GHEA Grapalat"/>
        </w:rPr>
        <w:t>обеспечени</w:t>
      </w:r>
      <w:r w:rsidR="00FF068F">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4F837"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w:t>
      </w:r>
      <w:r>
        <w:rPr>
          <w:rFonts w:ascii="GHEA Grapalat" w:hAnsi="GHEA Grapalat"/>
        </w:rPr>
        <w:lastRenderedPageBreak/>
        <w:t>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4F034207"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4B08DD89"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2E27A630"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421F5BF9"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481845CF" w14:textId="77777777" w:rsidR="003E194D" w:rsidRPr="00A9038F" w:rsidRDefault="003E194D" w:rsidP="00AB0A86">
      <w:pPr>
        <w:widowControl w:val="0"/>
        <w:tabs>
          <w:tab w:val="left" w:pos="1134"/>
        </w:tabs>
        <w:spacing w:after="160"/>
        <w:ind w:firstLine="567"/>
        <w:jc w:val="both"/>
        <w:rPr>
          <w:rFonts w:ascii="GHEA Grapalat" w:hAnsi="GHEA Grapalat"/>
        </w:rPr>
      </w:pPr>
      <w:r w:rsidRPr="005114D0">
        <w:rPr>
          <w:rFonts w:ascii="GHEA Grapalat" w:hAnsi="GHEA Grapalat"/>
        </w:rPr>
        <w:tab/>
      </w:r>
    </w:p>
    <w:p w14:paraId="663AF4AF"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7EC9B948"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1BD60BF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D95287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E3D559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5"/>
        <w:t>15</w:t>
      </w:r>
      <w:r w:rsidRPr="009044F1">
        <w:rPr>
          <w:rFonts w:ascii="GHEA Grapalat" w:hAnsi="GHEA Grapalat"/>
        </w:rPr>
        <w:t>.</w:t>
      </w:r>
    </w:p>
    <w:p w14:paraId="720A248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A2732BF"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CD280C3"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52A2753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D7841B5" w14:textId="77777777" w:rsidR="001F6A95" w:rsidRDefault="001F6A95" w:rsidP="00B46D58">
      <w:pPr>
        <w:widowControl w:val="0"/>
        <w:spacing w:after="160"/>
        <w:ind w:left="567" w:right="565"/>
        <w:jc w:val="center"/>
        <w:rPr>
          <w:rFonts w:ascii="GHEA Grapalat" w:hAnsi="GHEA Grapalat"/>
          <w:b/>
        </w:rPr>
      </w:pPr>
    </w:p>
    <w:p w14:paraId="497D9E76"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7334E94F" w14:textId="77777777" w:rsidR="00AE679C" w:rsidRDefault="00AE679C" w:rsidP="00B46D58">
      <w:pPr>
        <w:widowControl w:val="0"/>
        <w:spacing w:after="160"/>
        <w:ind w:firstLine="567"/>
        <w:jc w:val="both"/>
        <w:rPr>
          <w:rFonts w:ascii="GHEA Grapalat" w:hAnsi="GHEA Grapalat"/>
        </w:rPr>
      </w:pPr>
    </w:p>
    <w:p w14:paraId="4FE770BD"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w:t>
      </w:r>
      <w:r w:rsidRPr="00216702">
        <w:rPr>
          <w:rFonts w:ascii="GHEA Grapalat" w:hAnsi="GHEA Grapalat"/>
        </w:rPr>
        <w:lastRenderedPageBreak/>
        <w:t>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CDCD201"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717E47"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30644D5"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28B6D74"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9F2DF5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56E210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CF529DD"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453B890"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ADC2569"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A93F05C"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878AA46"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82929C0"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E33A149"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DBF5524"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0324E4D" w14:textId="77777777" w:rsidR="00023AFA" w:rsidRPr="00570BBD" w:rsidRDefault="00023AFA" w:rsidP="007B3A2A">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4F29C25"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A5CE573"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8DB347D"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C794C5E"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4738B63"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FB73B9E"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376F064"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4F11DEC"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115A84D"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6E642FA"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AA442B8" w14:textId="77777777" w:rsidR="00114F49" w:rsidRDefault="009B5628" w:rsidP="00F325A7">
      <w:pPr>
        <w:jc w:val="both"/>
        <w:rPr>
          <w:rFonts w:ascii="GHEA Grapalat" w:hAnsi="GHEA Grapalat"/>
          <w:b/>
          <w:lang w:val="hy-AM"/>
        </w:rPr>
      </w:pPr>
      <w:r>
        <w:rPr>
          <w:rFonts w:ascii="GHEA Grapalat" w:hAnsi="GHEA Grapalat"/>
          <w:b/>
        </w:rPr>
        <w:t xml:space="preserve">                                                        </w:t>
      </w:r>
    </w:p>
    <w:p w14:paraId="4AA0603D" w14:textId="77777777" w:rsidR="00C73CCC" w:rsidRDefault="00C73CCC" w:rsidP="00114F49">
      <w:pPr>
        <w:jc w:val="center"/>
        <w:rPr>
          <w:rFonts w:ascii="GHEA Grapalat" w:hAnsi="GHEA Grapalat"/>
          <w:b/>
          <w:lang w:val="hy-AM"/>
        </w:rPr>
      </w:pPr>
    </w:p>
    <w:p w14:paraId="0598E45F" w14:textId="77777777" w:rsidR="00C73CCC" w:rsidRDefault="00C73CCC" w:rsidP="00114F49">
      <w:pPr>
        <w:jc w:val="center"/>
        <w:rPr>
          <w:rFonts w:ascii="GHEA Grapalat" w:hAnsi="GHEA Grapalat"/>
          <w:b/>
          <w:lang w:val="hy-AM"/>
        </w:rPr>
      </w:pPr>
    </w:p>
    <w:p w14:paraId="557DCCAE" w14:textId="77777777" w:rsidR="00096865" w:rsidRPr="00374F4A" w:rsidRDefault="00096865" w:rsidP="00114F49">
      <w:pPr>
        <w:jc w:val="center"/>
        <w:rPr>
          <w:rFonts w:ascii="GHEA Grapalat" w:hAnsi="GHEA Grapalat"/>
          <w:b/>
        </w:rPr>
      </w:pPr>
      <w:r w:rsidRPr="009044F1">
        <w:rPr>
          <w:rFonts w:ascii="GHEA Grapalat" w:hAnsi="GHEA Grapalat"/>
          <w:b/>
        </w:rPr>
        <w:t>ЧАСТЬ II</w:t>
      </w:r>
    </w:p>
    <w:p w14:paraId="56220394" w14:textId="77777777" w:rsidR="008842CE" w:rsidRPr="00374F4A" w:rsidRDefault="008842CE" w:rsidP="00B46D58">
      <w:pPr>
        <w:widowControl w:val="0"/>
        <w:spacing w:after="160"/>
        <w:jc w:val="center"/>
        <w:rPr>
          <w:rFonts w:ascii="GHEA Grapalat" w:hAnsi="GHEA Grapalat"/>
          <w:b/>
        </w:rPr>
      </w:pPr>
    </w:p>
    <w:p w14:paraId="71F032D5"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14F49">
        <w:rPr>
          <w:rFonts w:ascii="GHEA Grapalat" w:hAnsi="GHEA Grapalat"/>
          <w:b/>
        </w:rPr>
        <w:t>ЗАПРОС КОТИРОВОК</w:t>
      </w:r>
    </w:p>
    <w:p w14:paraId="26DB0F10" w14:textId="77777777" w:rsidR="00096865" w:rsidRPr="009044F1" w:rsidRDefault="00096865" w:rsidP="00B46D58">
      <w:pPr>
        <w:widowControl w:val="0"/>
        <w:spacing w:after="160"/>
        <w:jc w:val="center"/>
        <w:rPr>
          <w:rFonts w:ascii="GHEA Grapalat" w:hAnsi="GHEA Grapalat"/>
        </w:rPr>
      </w:pPr>
    </w:p>
    <w:p w14:paraId="3CDDB20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004836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830CDD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356AF3E"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F8D9F1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71CE65D"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ABE2951"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C43F6B8"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565CD911"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4300547E"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6"/>
        <w:t>16</w:t>
      </w:r>
    </w:p>
    <w:p w14:paraId="7EB62E27" w14:textId="77777777" w:rsidR="00CC57FD" w:rsidRPr="00493A28" w:rsidRDefault="00CC57FD" w:rsidP="00493A28">
      <w:pPr>
        <w:widowControl w:val="0"/>
        <w:tabs>
          <w:tab w:val="left" w:pos="1134"/>
        </w:tabs>
        <w:spacing w:after="160"/>
        <w:ind w:firstLine="90"/>
        <w:jc w:val="both"/>
        <w:rPr>
          <w:rFonts w:ascii="GHEA Grapalat" w:hAnsi="GHEA Grapalat"/>
        </w:rPr>
      </w:pPr>
      <w:r w:rsidRPr="00493A28">
        <w:rPr>
          <w:rFonts w:ascii="GHEA Grapalat" w:hAnsi="GHEA Grapalat"/>
        </w:rPr>
        <w:t xml:space="preserve">       2.4 по пункту 2.4.1 части 1 настоящего приглашения.</w:t>
      </w:r>
    </w:p>
    <w:p w14:paraId="2E1579D7" w14:textId="77777777" w:rsidR="00CC57FD" w:rsidRPr="00493A28" w:rsidRDefault="00CC57FD" w:rsidP="00493A28">
      <w:pPr>
        <w:widowControl w:val="0"/>
        <w:tabs>
          <w:tab w:val="left" w:pos="1134"/>
        </w:tabs>
        <w:spacing w:after="160"/>
        <w:ind w:firstLine="90"/>
        <w:jc w:val="both"/>
        <w:rPr>
          <w:rFonts w:ascii="GHEA Grapalat" w:hAnsi="GHEA Grapalat"/>
        </w:rPr>
      </w:pPr>
      <w:r w:rsidRPr="00493A28">
        <w:rPr>
          <w:rFonts w:ascii="GHEA Grapalat" w:hAnsi="GHEA Grapalat"/>
        </w:rPr>
        <w:t xml:space="preserve">1) </w:t>
      </w:r>
      <w:r w:rsidR="00493A28" w:rsidRPr="00493A28">
        <w:rPr>
          <w:rFonts w:ascii="GHEA Grapalat" w:hAnsi="GHEA Grapalat"/>
        </w:rPr>
        <w:t>аналогичный договор, ранее заключенный</w:t>
      </w:r>
      <w:r w:rsidRPr="00493A28">
        <w:rPr>
          <w:rFonts w:ascii="GHEA Grapalat" w:hAnsi="GHEA Grapalat"/>
        </w:rPr>
        <w:t xml:space="preserve">, </w:t>
      </w:r>
    </w:p>
    <w:p w14:paraId="08F007B3" w14:textId="77777777" w:rsidR="00CC57FD" w:rsidRPr="00493A28" w:rsidRDefault="00C9723C" w:rsidP="00493A28">
      <w:pPr>
        <w:widowControl w:val="0"/>
        <w:tabs>
          <w:tab w:val="left" w:pos="1134"/>
        </w:tabs>
        <w:spacing w:after="160"/>
        <w:ind w:firstLine="90"/>
        <w:jc w:val="both"/>
        <w:rPr>
          <w:rFonts w:ascii="GHEA Grapalat" w:hAnsi="GHEA Grapalat"/>
        </w:rPr>
      </w:pPr>
      <w:r w:rsidRPr="00493A28">
        <w:rPr>
          <w:rFonts w:ascii="GHEA Grapalat" w:hAnsi="GHEA Grapalat"/>
        </w:rPr>
        <w:t>2</w:t>
      </w:r>
      <w:r w:rsidR="00CC57FD" w:rsidRPr="00493A28">
        <w:rPr>
          <w:rFonts w:ascii="GHEA Grapalat" w:hAnsi="GHEA Grapalat"/>
        </w:rPr>
        <w:t xml:space="preserve">) </w:t>
      </w:r>
      <w:r w:rsidR="00493A28" w:rsidRPr="00493A28">
        <w:rPr>
          <w:rFonts w:ascii="GHEA Grapalat" w:hAnsi="GHEA Grapalat"/>
        </w:rPr>
        <w:t>трудовые ресурсы:</w:t>
      </w:r>
      <w:r w:rsidR="00CC57FD" w:rsidRPr="00493A28">
        <w:rPr>
          <w:rFonts w:ascii="GHEA Grapalat" w:hAnsi="GHEA Grapalat"/>
        </w:rPr>
        <w:t xml:space="preserve"> с приложением N 1.4 и требуемые им документы.</w:t>
      </w:r>
    </w:p>
    <w:p w14:paraId="7B64024A" w14:textId="77777777" w:rsidR="00CC57FD" w:rsidRDefault="00CC57FD" w:rsidP="00B46D58">
      <w:pPr>
        <w:widowControl w:val="0"/>
        <w:tabs>
          <w:tab w:val="left" w:pos="1134"/>
        </w:tabs>
        <w:spacing w:after="160"/>
        <w:ind w:firstLine="540"/>
        <w:jc w:val="both"/>
        <w:rPr>
          <w:rFonts w:ascii="GHEA Grapalat" w:hAnsi="GHEA Grapalat"/>
          <w:b/>
        </w:rPr>
      </w:pPr>
    </w:p>
    <w:p w14:paraId="46B8CDCA"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3ABB906E"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8A0A1D4" w14:textId="77777777" w:rsidR="00F27A50" w:rsidRPr="00D860D7" w:rsidRDefault="005E7AC1" w:rsidP="005B65E5">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556D21FF" w14:textId="77777777" w:rsidR="00F27A50" w:rsidRPr="005B65E5" w:rsidRDefault="00690A4B" w:rsidP="005B65E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w:t>
      </w:r>
      <w:r w:rsidRPr="00DC5D72">
        <w:rPr>
          <w:rFonts w:ascii="GHEA Grapalat" w:hAnsi="GHEA Grapalat" w:cs="Times New Roman"/>
          <w:sz w:val="24"/>
          <w:szCs w:val="24"/>
          <w:lang w:val="ru-RU" w:eastAsia="ru-RU" w:bidi="ru-RU"/>
        </w:rPr>
        <w:lastRenderedPageBreak/>
        <w:t>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FootnoteReference"/>
          <w:rFonts w:ascii="GHEA Grapalat" w:hAnsi="GHEA Grapalat"/>
          <w:sz w:val="24"/>
          <w:szCs w:val="24"/>
          <w:lang w:val="ru-RU"/>
        </w:rPr>
        <w:footnoteReference w:customMarkFollows="1" w:id="7"/>
        <w:t>18</w:t>
      </w:r>
      <w:r w:rsidR="00F27A50" w:rsidRPr="005B65E5">
        <w:rPr>
          <w:rFonts w:ascii="GHEA Grapalat" w:hAnsi="GHEA Grapalat"/>
          <w:sz w:val="24"/>
          <w:szCs w:val="24"/>
          <w:lang w:val="ru-RU"/>
        </w:rPr>
        <w:t xml:space="preserve"> </w:t>
      </w:r>
    </w:p>
    <w:p w14:paraId="56BE27A0"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0305DB" w14:textId="77777777" w:rsidR="00B90C52" w:rsidRPr="00B64897" w:rsidRDefault="00B90C52" w:rsidP="00F27A50">
      <w:pPr>
        <w:pStyle w:val="norm"/>
        <w:spacing w:line="240" w:lineRule="auto"/>
        <w:rPr>
          <w:rFonts w:ascii="GHEA Grapalat" w:hAnsi="GHEA Grapalat"/>
          <w:sz w:val="24"/>
          <w:szCs w:val="24"/>
        </w:rPr>
      </w:pPr>
    </w:p>
    <w:p w14:paraId="07048F82"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550225BF"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4E6F0114"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3893D4D" w14:textId="7091733D"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C14573">
        <w:rPr>
          <w:rFonts w:ascii="GHEA Grapalat" w:hAnsi="GHEA Grapalat"/>
          <w:b/>
          <w:sz w:val="24"/>
          <w:szCs w:val="24"/>
        </w:rPr>
        <w:t>EQ-GHKhAshDzB-</w:t>
      </w:r>
      <w:r w:rsidR="00741DF0">
        <w:rPr>
          <w:rFonts w:ascii="GHEA Grapalat" w:hAnsi="GHEA Grapalat"/>
          <w:b/>
          <w:sz w:val="24"/>
          <w:szCs w:val="24"/>
        </w:rPr>
        <w:t>26/15</w:t>
      </w:r>
      <w:r w:rsidR="006132ED">
        <w:rPr>
          <w:rFonts w:ascii="GHEA Grapalat" w:hAnsi="GHEA Grapalat"/>
          <w:sz w:val="24"/>
          <w:szCs w:val="24"/>
        </w:rPr>
        <w:t>"</w:t>
      </w:r>
    </w:p>
    <w:p w14:paraId="13016F11" w14:textId="77777777" w:rsidR="00B2572B" w:rsidRPr="00374F4A" w:rsidRDefault="00B2572B" w:rsidP="00B46D58">
      <w:pPr>
        <w:widowControl w:val="0"/>
        <w:spacing w:after="120"/>
        <w:jc w:val="center"/>
        <w:rPr>
          <w:rFonts w:ascii="GHEA Grapalat" w:hAnsi="GHEA Grapalat" w:cs="Sylfaen"/>
          <w:b/>
        </w:rPr>
      </w:pPr>
    </w:p>
    <w:p w14:paraId="390EAC9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2FF7599"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10AD4" w:rsidRPr="00910AD4">
        <w:rPr>
          <w:rFonts w:ascii="GHEA Grapalat" w:hAnsi="GHEA Grapalat"/>
          <w:color w:val="auto"/>
          <w:sz w:val="24"/>
          <w:szCs w:val="24"/>
        </w:rPr>
        <w:t>запрос котировок</w:t>
      </w:r>
    </w:p>
    <w:p w14:paraId="1D4F1B2B" w14:textId="77777777" w:rsidR="00B2572B" w:rsidRPr="00374F4A" w:rsidRDefault="00B2572B" w:rsidP="00B46D58">
      <w:pPr>
        <w:widowControl w:val="0"/>
        <w:spacing w:after="120"/>
        <w:jc w:val="center"/>
        <w:rPr>
          <w:rFonts w:ascii="GHEA Grapalat" w:hAnsi="GHEA Grapalat"/>
        </w:rPr>
      </w:pPr>
    </w:p>
    <w:p w14:paraId="7ED1F705"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7FE66B6"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5B7438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A6BC6D"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0197A3C1" w14:textId="4D2D99C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C14573">
        <w:rPr>
          <w:rFonts w:ascii="GHEA Grapalat" w:hAnsi="GHEA Grapalat"/>
        </w:rPr>
        <w:t>EQ-GHKhAshDzB-</w:t>
      </w:r>
      <w:r w:rsidR="00741DF0">
        <w:rPr>
          <w:rFonts w:ascii="GHEA Grapalat" w:hAnsi="GHEA Grapalat"/>
        </w:rPr>
        <w:t>26/15</w:t>
      </w:r>
      <w:r w:rsidR="006132ED">
        <w:rPr>
          <w:rFonts w:ascii="GHEA Grapalat" w:hAnsi="GHEA Grapalat"/>
        </w:rPr>
        <w:t>"</w:t>
      </w:r>
    </w:p>
    <w:p w14:paraId="3171C3DC"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47390DB" w14:textId="77777777" w:rsidR="00374F4A" w:rsidRPr="00DA5EA0" w:rsidRDefault="00910AD4" w:rsidP="00B46D58">
      <w:pPr>
        <w:spacing w:after="160"/>
        <w:jc w:val="both"/>
        <w:rPr>
          <w:rFonts w:ascii="GHEA Grapalat" w:hAnsi="GHEA Grapalat"/>
        </w:rPr>
      </w:pP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1089274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8B44E1E"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825BCC0"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AC6E24D"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AE46190" w14:textId="77777777" w:rsidR="000612B9" w:rsidRDefault="000612B9" w:rsidP="00B46D58">
      <w:pPr>
        <w:jc w:val="both"/>
        <w:rPr>
          <w:rFonts w:ascii="GHEA Grapalat" w:hAnsi="GHEA Grapalat"/>
        </w:rPr>
      </w:pPr>
    </w:p>
    <w:p w14:paraId="067FB6FE"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C9BF467"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5FC1438" w14:textId="77777777" w:rsidR="000612B9" w:rsidRDefault="000612B9" w:rsidP="00B46D58">
      <w:pPr>
        <w:jc w:val="both"/>
        <w:rPr>
          <w:rFonts w:ascii="GHEA Grapalat" w:hAnsi="GHEA Grapalat"/>
        </w:rPr>
      </w:pPr>
    </w:p>
    <w:p w14:paraId="22A08B7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41386B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C23C137" w14:textId="77777777" w:rsidR="00B138F3" w:rsidRDefault="00B138F3" w:rsidP="00B46D58">
      <w:pPr>
        <w:jc w:val="both"/>
        <w:rPr>
          <w:rFonts w:ascii="GHEA Grapalat" w:hAnsi="GHEA Grapalat"/>
        </w:rPr>
      </w:pPr>
    </w:p>
    <w:p w14:paraId="02B857AA"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507D1D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80966EB" w14:textId="77777777" w:rsidR="00B138F3" w:rsidRDefault="00B138F3" w:rsidP="00F96993">
      <w:pPr>
        <w:jc w:val="both"/>
        <w:rPr>
          <w:rFonts w:ascii="GHEA Grapalat" w:hAnsi="GHEA Grapalat"/>
        </w:rPr>
      </w:pPr>
    </w:p>
    <w:p w14:paraId="2BBE191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6D476E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FE2013E" w14:textId="77777777" w:rsidR="00B16483" w:rsidRDefault="00B16483" w:rsidP="00F96993">
      <w:pPr>
        <w:jc w:val="both"/>
        <w:rPr>
          <w:rFonts w:ascii="GHEA Grapalat" w:hAnsi="GHEA Grapalat"/>
          <w:sz w:val="18"/>
          <w:szCs w:val="18"/>
        </w:rPr>
      </w:pPr>
    </w:p>
    <w:p w14:paraId="6C56570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755878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73D13BF" w14:textId="77777777" w:rsidR="00B16483" w:rsidRPr="00D3436F" w:rsidRDefault="00B16483" w:rsidP="00B16483">
      <w:pPr>
        <w:tabs>
          <w:tab w:val="left" w:pos="7371"/>
        </w:tabs>
        <w:spacing w:after="160"/>
        <w:ind w:left="3544" w:firstLine="3"/>
        <w:jc w:val="both"/>
        <w:rPr>
          <w:rFonts w:ascii="GHEA Grapalat" w:hAnsi="GHEA Grapalat"/>
          <w:sz w:val="16"/>
        </w:rPr>
      </w:pPr>
    </w:p>
    <w:p w14:paraId="3D2B47BA"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06B6D08"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442AA2A"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C86FA6E"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1421A77" w14:textId="77777777" w:rsidR="00C65D59" w:rsidRPr="00403A28" w:rsidRDefault="00C65D59" w:rsidP="00C65D59">
      <w:pPr>
        <w:rPr>
          <w:ins w:id="11" w:author="Vardan" w:date="2022-10-29T19:53:00Z"/>
          <w:rFonts w:ascii="GHEA Grapalat" w:hAnsi="GHEA Grapalat"/>
          <w:i/>
          <w:sz w:val="16"/>
          <w:highlight w:val="cyan"/>
          <w:vertAlign w:val="superscript"/>
          <w:lang w:val="es-ES"/>
        </w:rPr>
      </w:pPr>
    </w:p>
    <w:p w14:paraId="7FFE0C29" w14:textId="647630D9" w:rsidR="00E200DA" w:rsidRDefault="00C65D59" w:rsidP="00C65D59">
      <w:pPr>
        <w:rPr>
          <w:ins w:id="12" w:author="Inesa Kocharyan" w:date="2025-03-19T19:19:00Z"/>
          <w:rFonts w:ascii="GHEA Grapalat" w:hAnsi="GHEA Grapalat"/>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00E200DA">
        <w:rPr>
          <w:rFonts w:ascii="GHEA Grapalat" w:hAnsi="GHEA Grapalat"/>
          <w:color w:val="000000" w:themeColor="text1"/>
        </w:rPr>
        <w:t xml:space="preserve"> </w:t>
      </w:r>
      <w:r w:rsidR="00E200DA">
        <w:rPr>
          <w:rFonts w:ascii="GHEA Grapalat" w:hAnsi="GHEA Grapalat"/>
          <w:color w:val="000000" w:themeColor="text1"/>
          <w:spacing w:val="-4"/>
        </w:rPr>
        <w:t>и квалификационным критериям</w:t>
      </w:r>
      <w:r w:rsidR="00E200DA" w:rsidRPr="00CF523D">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114F49">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C14573">
        <w:rPr>
          <w:rFonts w:ascii="GHEA Grapalat" w:hAnsi="GHEA Grapalat"/>
        </w:rPr>
        <w:t>EQ-GHKhAshDzB-</w:t>
      </w:r>
      <w:r w:rsidR="00741DF0">
        <w:rPr>
          <w:rFonts w:ascii="GHEA Grapalat" w:hAnsi="GHEA Grapalat"/>
        </w:rPr>
        <w:t>26/15</w:t>
      </w:r>
      <w:r w:rsidRPr="00800B26">
        <w:rPr>
          <w:rFonts w:ascii="GHEA Grapalat" w:hAnsi="GHEA Grapalat"/>
        </w:rPr>
        <w:t>"*,</w:t>
      </w:r>
      <w:r w:rsidR="00800B26">
        <w:rPr>
          <w:rFonts w:ascii="GHEA Grapalat" w:hAnsi="GHEA Grapalat"/>
        </w:rPr>
        <w:t xml:space="preserve"> </w:t>
      </w:r>
    </w:p>
    <w:p w14:paraId="5025854B" w14:textId="77777777" w:rsidR="00E200DA" w:rsidRDefault="00E200DA" w:rsidP="00C65D59">
      <w:pPr>
        <w:rPr>
          <w:ins w:id="13" w:author="Inesa Kocharyan" w:date="2025-03-19T19:19:00Z"/>
          <w:rFonts w:ascii="GHEA Grapalat" w:hAnsi="GHEA Grapalat"/>
        </w:rPr>
      </w:pPr>
    </w:p>
    <w:p w14:paraId="4A776696" w14:textId="2DD0949C"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910AD4" w:rsidRPr="00910AD4">
        <w:rPr>
          <w:rFonts w:ascii="GHEA Grapalat" w:hAnsi="GHEA Grapalat"/>
        </w:rPr>
        <w:t>запрос котировок</w:t>
      </w:r>
      <w:r w:rsidR="00305944" w:rsidRPr="00AC309E">
        <w:rPr>
          <w:rFonts w:ascii="GHEA Grapalat" w:hAnsi="GHEA Grapalat"/>
        </w:rPr>
        <w:t xml:space="preserve"> </w:t>
      </w:r>
      <w:r w:rsidR="006B3E56" w:rsidRPr="00AC309E">
        <w:rPr>
          <w:rFonts w:ascii="GHEA Grapalat" w:hAnsi="GHEA Grapalat"/>
        </w:rPr>
        <w:t xml:space="preserve">под кодом </w:t>
      </w:r>
      <w:r w:rsidR="00C14573">
        <w:rPr>
          <w:rFonts w:ascii="GHEA Grapalat" w:hAnsi="GHEA Grapalat"/>
        </w:rPr>
        <w:t>EQ-GHKhAshDzB-</w:t>
      </w:r>
      <w:r w:rsidR="00741DF0">
        <w:rPr>
          <w:rFonts w:ascii="GHEA Grapalat" w:hAnsi="GHEA Grapalat"/>
        </w:rPr>
        <w:t>26/15</w:t>
      </w:r>
      <w:r w:rsidR="006B3E56" w:rsidRPr="00AC309E">
        <w:rPr>
          <w:rFonts w:ascii="GHEA Grapalat" w:hAnsi="GHEA Grapalat"/>
        </w:rPr>
        <w:t>"*</w:t>
      </w:r>
    </w:p>
    <w:p w14:paraId="61A76840"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w:t>
      </w:r>
      <w:r w:rsidRPr="00AC309E">
        <w:rPr>
          <w:rFonts w:ascii="GHEA Grapalat" w:hAnsi="GHEA Grapalat"/>
        </w:rPr>
        <w:lastRenderedPageBreak/>
        <w:t>доминирующим положением и антиконкурентного соглашения,</w:t>
      </w:r>
    </w:p>
    <w:p w14:paraId="6E573E55"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114F49">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23FF2FFA"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FE04F4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4E3F3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3DD0F4D"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A0FEC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559D64D" w14:textId="77777777" w:rsidR="006B3E56" w:rsidRDefault="006B3E56" w:rsidP="00B46D58">
      <w:pPr>
        <w:widowControl w:val="0"/>
        <w:spacing w:after="160"/>
        <w:jc w:val="both"/>
        <w:rPr>
          <w:ins w:id="14"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127F3DEA"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67700D1"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0E671E5B"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8"/>
        <w:t>**</w:t>
      </w:r>
      <w:r w:rsidR="006B3E56" w:rsidRPr="00BD438D">
        <w:rPr>
          <w:rFonts w:ascii="GHEA Grapalat" w:hAnsi="GHEA Grapalat"/>
        </w:rPr>
        <w:t xml:space="preserve"> </w:t>
      </w:r>
      <w:r w:rsidR="00BD438D">
        <w:rPr>
          <w:rFonts w:ascii="GHEA Grapalat" w:hAnsi="GHEA Grapalat"/>
          <w:lang w:val="hy-AM"/>
        </w:rPr>
        <w:t>.</w:t>
      </w:r>
    </w:p>
    <w:p w14:paraId="25044707" w14:textId="77777777" w:rsidR="00110534" w:rsidRPr="00783F50" w:rsidRDefault="00E200DA" w:rsidP="00B46D58">
      <w:pPr>
        <w:jc w:val="both"/>
        <w:rPr>
          <w:rFonts w:ascii="GHEA Grapalat" w:hAnsi="GHEA Grapalat"/>
          <w:sz w:val="22"/>
          <w:szCs w:val="22"/>
        </w:rPr>
      </w:pPr>
      <w:r w:rsidRPr="00783F50">
        <w:rPr>
          <w:rFonts w:ascii="GHEA Grapalat" w:hAnsi="GHEA Grapalat"/>
          <w:sz w:val="22"/>
          <w:szCs w:val="22"/>
        </w:rPr>
        <w:t>Прилагаются:</w:t>
      </w:r>
    </w:p>
    <w:p w14:paraId="30259356" w14:textId="77777777" w:rsidR="00E200DA" w:rsidRPr="00C2096C" w:rsidRDefault="00E200DA" w:rsidP="00E200DA">
      <w:pPr>
        <w:pStyle w:val="HTMLPreformatted"/>
        <w:shd w:val="clear" w:color="auto" w:fill="F8F9FA"/>
        <w:spacing w:line="540" w:lineRule="atLeast"/>
        <w:jc w:val="both"/>
        <w:rPr>
          <w:rFonts w:ascii="GHEA Grapalat" w:hAnsi="GHEA Grapalat" w:cs="Times New Roman"/>
          <w:sz w:val="24"/>
          <w:szCs w:val="24"/>
          <w:lang w:val="hy-AM" w:eastAsia="ru-RU" w:bidi="ru-RU"/>
        </w:rPr>
      </w:pPr>
      <w:r w:rsidRPr="00783F50">
        <w:rPr>
          <w:rFonts w:ascii="GHEA Grapalat" w:hAnsi="GHEA Grapalat" w:cs="Times New Roman"/>
          <w:sz w:val="22"/>
          <w:szCs w:val="22"/>
          <w:lang w:val="ru-RU" w:eastAsia="ru-RU" w:bidi="ru-RU"/>
        </w:rPr>
        <w:t>-</w:t>
      </w:r>
      <w:r w:rsidRPr="00783F50">
        <w:rPr>
          <w:rFonts w:ascii="GHEA Grapalat" w:hAnsi="GHEA Grapalat"/>
          <w:sz w:val="22"/>
          <w:szCs w:val="22"/>
          <w:lang w:val="ru-RU"/>
        </w:rPr>
        <w:t xml:space="preserve"> </w:t>
      </w:r>
      <w:r w:rsidRPr="00783F50">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sidR="00C2096C">
        <w:rPr>
          <w:rFonts w:ascii="GHEA Grapalat" w:hAnsi="GHEA Grapalat" w:cs="Times New Roman"/>
          <w:sz w:val="24"/>
          <w:szCs w:val="24"/>
          <w:lang w:val="hy-AM" w:eastAsia="ru-RU" w:bidi="ru-RU"/>
        </w:rPr>
        <w:t>.</w:t>
      </w:r>
    </w:p>
    <w:p w14:paraId="2C922222" w14:textId="77777777" w:rsidR="00E200DA" w:rsidRDefault="00E200DA" w:rsidP="00EA7414">
      <w:pPr>
        <w:pStyle w:val="HTMLPreformatted"/>
        <w:shd w:val="clear" w:color="auto" w:fill="F8F9FA"/>
        <w:contextualSpacing/>
        <w:rPr>
          <w:rFonts w:ascii="GHEA Grapalat" w:hAnsi="GHEA Grapalat"/>
          <w:lang w:val="ru-RU"/>
        </w:rPr>
      </w:pPr>
    </w:p>
    <w:p w14:paraId="7D344EA9" w14:textId="77777777" w:rsidR="00E333E5" w:rsidRPr="000858EB" w:rsidDel="001F3245" w:rsidRDefault="00E333E5" w:rsidP="00EA7414">
      <w:pPr>
        <w:ind w:firstLine="708"/>
        <w:contextualSpacing/>
        <w:jc w:val="both"/>
        <w:rPr>
          <w:del w:id="15" w:author="Inesa Kocharyan" w:date="2024-02-09T14:46:00Z"/>
          <w:rFonts w:ascii="GHEA Grapalat" w:hAnsi="GHEA Grapalat"/>
        </w:rPr>
      </w:pPr>
    </w:p>
    <w:p w14:paraId="5ABAA134" w14:textId="77777777" w:rsidR="00F855BB" w:rsidDel="001F3245" w:rsidRDefault="00F855BB" w:rsidP="00B46D58">
      <w:pPr>
        <w:tabs>
          <w:tab w:val="left" w:pos="7371"/>
        </w:tabs>
        <w:spacing w:after="160"/>
        <w:ind w:left="3544" w:firstLine="3"/>
        <w:jc w:val="both"/>
        <w:rPr>
          <w:del w:id="16" w:author="Inesa Kocharyan" w:date="2024-02-09T14:50:00Z"/>
          <w:rFonts w:ascii="GHEA Grapalat" w:hAnsi="GHEA Grapalat"/>
          <w:sz w:val="16"/>
          <w:lang w:val="hy-AM"/>
        </w:rPr>
      </w:pPr>
    </w:p>
    <w:p w14:paraId="44C732D0"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8F5371F" w14:textId="77777777" w:rsidR="006B3E56" w:rsidRPr="00D3436F" w:rsidRDefault="006B3E56" w:rsidP="00B46D58">
      <w:pPr>
        <w:tabs>
          <w:tab w:val="left" w:pos="7371"/>
        </w:tabs>
        <w:spacing w:after="160"/>
        <w:ind w:left="3544" w:firstLine="3"/>
        <w:jc w:val="both"/>
        <w:rPr>
          <w:rFonts w:ascii="GHEA Grapalat" w:hAnsi="GHEA Grapalat"/>
          <w:sz w:val="16"/>
        </w:rPr>
      </w:pPr>
    </w:p>
    <w:p w14:paraId="625066C4" w14:textId="77777777" w:rsidR="006B3E56" w:rsidRPr="00770B03" w:rsidRDefault="006B3E56" w:rsidP="00B46D58">
      <w:pPr>
        <w:tabs>
          <w:tab w:val="left" w:pos="7371"/>
        </w:tabs>
        <w:spacing w:after="160"/>
        <w:ind w:left="3544" w:firstLine="3"/>
        <w:jc w:val="both"/>
        <w:rPr>
          <w:rFonts w:ascii="GHEA Grapalat" w:hAnsi="GHEA Grapalat"/>
          <w:sz w:val="16"/>
        </w:rPr>
      </w:pPr>
    </w:p>
    <w:p w14:paraId="41836A7C"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998E57F"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9A919CC"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74F66B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1C24A937" w14:textId="77777777" w:rsidR="00123294" w:rsidRDefault="00123294" w:rsidP="00B46D58">
      <w:pPr>
        <w:rPr>
          <w:rFonts w:ascii="GHEA Grapalat" w:hAnsi="GHEA Grapalat"/>
          <w:b/>
        </w:rPr>
      </w:pPr>
      <w:r>
        <w:rPr>
          <w:rFonts w:ascii="GHEA Grapalat" w:hAnsi="GHEA Grapalat"/>
          <w:b/>
        </w:rPr>
        <w:br w:type="page"/>
      </w:r>
    </w:p>
    <w:p w14:paraId="3517E6F0" w14:textId="77777777" w:rsidR="00B658CE" w:rsidRPr="009044F1" w:rsidRDefault="00B658CE" w:rsidP="00B658CE">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1.4</w:t>
      </w:r>
    </w:p>
    <w:p w14:paraId="710350B6" w14:textId="353F0F31" w:rsidR="00B658CE" w:rsidRDefault="00B658CE" w:rsidP="00B658CE">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14573">
        <w:rPr>
          <w:rFonts w:ascii="GHEA Grapalat" w:hAnsi="GHEA Grapalat"/>
          <w:b/>
          <w:sz w:val="24"/>
          <w:szCs w:val="24"/>
        </w:rPr>
        <w:t>EQ-GHKhAshDzB-</w:t>
      </w:r>
      <w:r w:rsidR="00741DF0">
        <w:rPr>
          <w:rFonts w:ascii="GHEA Grapalat" w:hAnsi="GHEA Grapalat"/>
          <w:b/>
          <w:sz w:val="24"/>
          <w:szCs w:val="24"/>
        </w:rPr>
        <w:t>26/15</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273C59EB" w14:textId="77777777" w:rsidR="00B658CE" w:rsidRDefault="00B658CE" w:rsidP="00B658CE">
      <w:pPr>
        <w:pStyle w:val="BodyTextIndent3"/>
        <w:widowControl w:val="0"/>
        <w:spacing w:after="160" w:line="240" w:lineRule="auto"/>
        <w:jc w:val="right"/>
        <w:rPr>
          <w:rFonts w:ascii="GHEA Grapalat" w:hAnsi="GHEA Grapalat"/>
          <w:b/>
          <w:sz w:val="24"/>
          <w:szCs w:val="24"/>
        </w:rPr>
      </w:pPr>
    </w:p>
    <w:p w14:paraId="51525354" w14:textId="77777777" w:rsidR="00B658CE" w:rsidRPr="006F79CA" w:rsidRDefault="00B658CE" w:rsidP="00B658CE">
      <w:pPr>
        <w:jc w:val="center"/>
        <w:rPr>
          <w:rFonts w:ascii="GHEA Grapalat" w:hAnsi="GHEA Grapalat"/>
          <w:b/>
        </w:rPr>
      </w:pPr>
      <w:r w:rsidRPr="006F79CA">
        <w:rPr>
          <w:rFonts w:ascii="GHEA Grapalat" w:hAnsi="GHEA Grapalat"/>
          <w:b/>
        </w:rPr>
        <w:t>ИНФОРМАЦИЯ</w:t>
      </w:r>
    </w:p>
    <w:p w14:paraId="5E5397E1" w14:textId="77777777" w:rsidR="00B658CE" w:rsidRPr="006F79CA" w:rsidRDefault="00B658CE" w:rsidP="00B658CE">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7F66ED3" w14:textId="77777777" w:rsidR="00B658CE" w:rsidRDefault="00B658CE" w:rsidP="00B658CE">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B658CE" w:rsidRPr="008D352C" w14:paraId="13BE6094" w14:textId="77777777" w:rsidTr="006561C6">
        <w:trPr>
          <w:cantSplit/>
        </w:trPr>
        <w:tc>
          <w:tcPr>
            <w:tcW w:w="817" w:type="dxa"/>
            <w:vMerge w:val="restart"/>
            <w:vAlign w:val="center"/>
          </w:tcPr>
          <w:p w14:paraId="5406778F" w14:textId="77777777" w:rsidR="00B658CE" w:rsidRPr="008D352C" w:rsidRDefault="00B658CE" w:rsidP="006561C6">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172579CD"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B658CE" w:rsidRPr="008D352C" w14:paraId="63072F34" w14:textId="77777777" w:rsidTr="006561C6">
        <w:trPr>
          <w:cantSplit/>
          <w:trHeight w:val="301"/>
        </w:trPr>
        <w:tc>
          <w:tcPr>
            <w:tcW w:w="817" w:type="dxa"/>
            <w:vMerge/>
            <w:vAlign w:val="center"/>
          </w:tcPr>
          <w:p w14:paraId="098BBC99" w14:textId="77777777" w:rsidR="00B658CE" w:rsidRPr="008D352C" w:rsidRDefault="00B658CE" w:rsidP="006561C6">
            <w:pPr>
              <w:widowControl w:val="0"/>
              <w:spacing w:after="120"/>
              <w:jc w:val="center"/>
              <w:rPr>
                <w:rFonts w:ascii="GHEA Grapalat" w:hAnsi="GHEA Grapalat"/>
                <w:sz w:val="20"/>
                <w:szCs w:val="20"/>
              </w:rPr>
            </w:pPr>
          </w:p>
        </w:tc>
        <w:tc>
          <w:tcPr>
            <w:tcW w:w="1541" w:type="dxa"/>
            <w:vMerge w:val="restart"/>
            <w:vAlign w:val="center"/>
          </w:tcPr>
          <w:p w14:paraId="50CF0136"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306E6755"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167F053E" w14:textId="77777777" w:rsidR="00B658CE" w:rsidRPr="008D352C"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21F8DB70" w14:textId="77777777" w:rsidR="00B658CE" w:rsidRPr="008D352C" w:rsidRDefault="00B658CE" w:rsidP="006561C6">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B658CE" w:rsidRPr="008D352C" w14:paraId="7D69F603" w14:textId="77777777" w:rsidTr="006561C6">
        <w:trPr>
          <w:cantSplit/>
          <w:trHeight w:val="299"/>
        </w:trPr>
        <w:tc>
          <w:tcPr>
            <w:tcW w:w="817" w:type="dxa"/>
            <w:vMerge/>
            <w:vAlign w:val="center"/>
          </w:tcPr>
          <w:p w14:paraId="25AABDBA" w14:textId="77777777" w:rsidR="00B658CE" w:rsidRPr="008D352C" w:rsidRDefault="00B658CE" w:rsidP="006561C6">
            <w:pPr>
              <w:widowControl w:val="0"/>
              <w:spacing w:after="120"/>
              <w:jc w:val="center"/>
              <w:rPr>
                <w:rFonts w:ascii="GHEA Grapalat" w:hAnsi="GHEA Grapalat"/>
                <w:sz w:val="20"/>
                <w:szCs w:val="20"/>
              </w:rPr>
            </w:pPr>
          </w:p>
        </w:tc>
        <w:tc>
          <w:tcPr>
            <w:tcW w:w="1541" w:type="dxa"/>
            <w:vMerge/>
            <w:vAlign w:val="center"/>
          </w:tcPr>
          <w:p w14:paraId="223D4843" w14:textId="77777777" w:rsidR="00B658CE" w:rsidRPr="008D352C" w:rsidRDefault="00B658CE" w:rsidP="006561C6">
            <w:pPr>
              <w:widowControl w:val="0"/>
              <w:spacing w:after="120"/>
              <w:jc w:val="center"/>
              <w:rPr>
                <w:rFonts w:ascii="GHEA Grapalat" w:hAnsi="GHEA Grapalat"/>
                <w:sz w:val="20"/>
                <w:szCs w:val="20"/>
              </w:rPr>
            </w:pPr>
          </w:p>
        </w:tc>
        <w:tc>
          <w:tcPr>
            <w:tcW w:w="1440" w:type="dxa"/>
            <w:vMerge/>
            <w:vAlign w:val="center"/>
          </w:tcPr>
          <w:p w14:paraId="2409F4F4" w14:textId="77777777" w:rsidR="00B658CE" w:rsidRPr="008D352C" w:rsidDel="006B374D" w:rsidRDefault="00B658CE" w:rsidP="006561C6">
            <w:pPr>
              <w:widowControl w:val="0"/>
              <w:spacing w:after="120"/>
              <w:jc w:val="center"/>
              <w:rPr>
                <w:rFonts w:ascii="GHEA Grapalat" w:hAnsi="GHEA Grapalat"/>
                <w:b/>
                <w:bCs/>
                <w:sz w:val="20"/>
                <w:szCs w:val="20"/>
              </w:rPr>
            </w:pPr>
          </w:p>
        </w:tc>
        <w:tc>
          <w:tcPr>
            <w:tcW w:w="1980" w:type="dxa"/>
            <w:vAlign w:val="center"/>
          </w:tcPr>
          <w:p w14:paraId="2D06FA7A" w14:textId="77777777" w:rsidR="00B658CE" w:rsidRPr="008D352C" w:rsidDel="00B57526"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7FC3D8E2" w14:textId="77777777" w:rsidR="00B658CE" w:rsidRPr="008D352C" w:rsidDel="00B57526" w:rsidRDefault="00B658CE" w:rsidP="006561C6">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76449A5" w14:textId="77777777" w:rsidR="00B658CE" w:rsidRPr="008D352C" w:rsidRDefault="00B658CE" w:rsidP="006561C6">
            <w:pPr>
              <w:widowControl w:val="0"/>
              <w:spacing w:after="120"/>
              <w:jc w:val="center"/>
              <w:rPr>
                <w:rFonts w:ascii="GHEA Grapalat" w:hAnsi="GHEA Grapalat"/>
                <w:sz w:val="20"/>
                <w:szCs w:val="20"/>
              </w:rPr>
            </w:pPr>
          </w:p>
        </w:tc>
      </w:tr>
      <w:tr w:rsidR="00B658CE" w:rsidRPr="008D352C" w14:paraId="3FF37132" w14:textId="77777777" w:rsidTr="006561C6">
        <w:trPr>
          <w:cantSplit/>
        </w:trPr>
        <w:tc>
          <w:tcPr>
            <w:tcW w:w="817" w:type="dxa"/>
          </w:tcPr>
          <w:p w14:paraId="650FBE55" w14:textId="77777777" w:rsidR="00B658CE" w:rsidRPr="008D352C" w:rsidRDefault="00B658CE" w:rsidP="006561C6">
            <w:pPr>
              <w:widowControl w:val="0"/>
              <w:spacing w:after="120"/>
              <w:jc w:val="center"/>
              <w:rPr>
                <w:rFonts w:ascii="GHEA Grapalat" w:hAnsi="GHEA Grapalat"/>
                <w:sz w:val="20"/>
                <w:szCs w:val="20"/>
              </w:rPr>
            </w:pPr>
          </w:p>
        </w:tc>
        <w:tc>
          <w:tcPr>
            <w:tcW w:w="1541" w:type="dxa"/>
          </w:tcPr>
          <w:p w14:paraId="2805BCCA" w14:textId="77777777" w:rsidR="00B658CE" w:rsidRPr="008D352C" w:rsidRDefault="00B658CE" w:rsidP="006561C6">
            <w:pPr>
              <w:widowControl w:val="0"/>
              <w:spacing w:after="120"/>
              <w:jc w:val="center"/>
              <w:rPr>
                <w:rFonts w:ascii="GHEA Grapalat" w:hAnsi="GHEA Grapalat"/>
                <w:sz w:val="20"/>
                <w:szCs w:val="20"/>
              </w:rPr>
            </w:pPr>
          </w:p>
        </w:tc>
        <w:tc>
          <w:tcPr>
            <w:tcW w:w="1440" w:type="dxa"/>
          </w:tcPr>
          <w:p w14:paraId="7F285929" w14:textId="77777777" w:rsidR="00B658CE" w:rsidRPr="008D352C" w:rsidRDefault="00B658CE" w:rsidP="006561C6">
            <w:pPr>
              <w:widowControl w:val="0"/>
              <w:spacing w:after="120"/>
              <w:jc w:val="center"/>
              <w:rPr>
                <w:rFonts w:ascii="GHEA Grapalat" w:hAnsi="GHEA Grapalat"/>
                <w:sz w:val="20"/>
                <w:szCs w:val="20"/>
              </w:rPr>
            </w:pPr>
          </w:p>
        </w:tc>
        <w:tc>
          <w:tcPr>
            <w:tcW w:w="1980" w:type="dxa"/>
          </w:tcPr>
          <w:p w14:paraId="49F17A8C" w14:textId="77777777" w:rsidR="00B658CE" w:rsidRPr="008D352C" w:rsidRDefault="00B658CE" w:rsidP="006561C6">
            <w:pPr>
              <w:widowControl w:val="0"/>
              <w:spacing w:after="120"/>
              <w:jc w:val="center"/>
              <w:rPr>
                <w:rFonts w:ascii="GHEA Grapalat" w:hAnsi="GHEA Grapalat"/>
                <w:sz w:val="20"/>
                <w:szCs w:val="20"/>
              </w:rPr>
            </w:pPr>
          </w:p>
        </w:tc>
        <w:tc>
          <w:tcPr>
            <w:tcW w:w="2430" w:type="dxa"/>
          </w:tcPr>
          <w:p w14:paraId="4FF7220D" w14:textId="77777777" w:rsidR="00B658CE" w:rsidRPr="008D352C" w:rsidRDefault="00B658CE" w:rsidP="006561C6">
            <w:pPr>
              <w:widowControl w:val="0"/>
              <w:spacing w:after="120"/>
              <w:jc w:val="center"/>
              <w:rPr>
                <w:rFonts w:ascii="GHEA Grapalat" w:hAnsi="GHEA Grapalat"/>
                <w:sz w:val="20"/>
                <w:szCs w:val="20"/>
              </w:rPr>
            </w:pPr>
          </w:p>
        </w:tc>
        <w:tc>
          <w:tcPr>
            <w:tcW w:w="1710" w:type="dxa"/>
          </w:tcPr>
          <w:p w14:paraId="56E23AB7" w14:textId="77777777" w:rsidR="00B658CE" w:rsidRPr="008D352C" w:rsidRDefault="00B658CE" w:rsidP="006561C6">
            <w:pPr>
              <w:widowControl w:val="0"/>
              <w:spacing w:after="120"/>
              <w:jc w:val="center"/>
              <w:rPr>
                <w:rFonts w:ascii="GHEA Grapalat" w:hAnsi="GHEA Grapalat"/>
                <w:sz w:val="20"/>
                <w:szCs w:val="20"/>
              </w:rPr>
            </w:pPr>
          </w:p>
        </w:tc>
      </w:tr>
      <w:tr w:rsidR="00B658CE" w:rsidRPr="008D352C" w14:paraId="5B1CD41F" w14:textId="77777777" w:rsidTr="006561C6">
        <w:trPr>
          <w:cantSplit/>
        </w:trPr>
        <w:tc>
          <w:tcPr>
            <w:tcW w:w="817" w:type="dxa"/>
          </w:tcPr>
          <w:p w14:paraId="794A6886" w14:textId="77777777" w:rsidR="00B658CE" w:rsidRPr="008D352C" w:rsidRDefault="00B658CE" w:rsidP="006561C6">
            <w:pPr>
              <w:widowControl w:val="0"/>
              <w:spacing w:after="120"/>
              <w:jc w:val="center"/>
              <w:rPr>
                <w:rFonts w:ascii="GHEA Grapalat" w:hAnsi="GHEA Grapalat"/>
                <w:sz w:val="20"/>
                <w:szCs w:val="20"/>
              </w:rPr>
            </w:pPr>
          </w:p>
        </w:tc>
        <w:tc>
          <w:tcPr>
            <w:tcW w:w="1541" w:type="dxa"/>
          </w:tcPr>
          <w:p w14:paraId="3698C2F5" w14:textId="77777777" w:rsidR="00B658CE" w:rsidRPr="008D352C" w:rsidRDefault="00B658CE" w:rsidP="006561C6">
            <w:pPr>
              <w:widowControl w:val="0"/>
              <w:spacing w:after="120"/>
              <w:jc w:val="center"/>
              <w:rPr>
                <w:rFonts w:ascii="GHEA Grapalat" w:hAnsi="GHEA Grapalat"/>
                <w:sz w:val="20"/>
                <w:szCs w:val="20"/>
              </w:rPr>
            </w:pPr>
          </w:p>
        </w:tc>
        <w:tc>
          <w:tcPr>
            <w:tcW w:w="1440" w:type="dxa"/>
          </w:tcPr>
          <w:p w14:paraId="1D7C0899" w14:textId="77777777" w:rsidR="00B658CE" w:rsidRPr="008D352C" w:rsidRDefault="00B658CE" w:rsidP="006561C6">
            <w:pPr>
              <w:widowControl w:val="0"/>
              <w:spacing w:after="120"/>
              <w:jc w:val="center"/>
              <w:rPr>
                <w:rFonts w:ascii="GHEA Grapalat" w:hAnsi="GHEA Grapalat"/>
                <w:sz w:val="20"/>
                <w:szCs w:val="20"/>
              </w:rPr>
            </w:pPr>
          </w:p>
        </w:tc>
        <w:tc>
          <w:tcPr>
            <w:tcW w:w="1980" w:type="dxa"/>
          </w:tcPr>
          <w:p w14:paraId="3A629605" w14:textId="77777777" w:rsidR="00B658CE" w:rsidRPr="008D352C" w:rsidRDefault="00B658CE" w:rsidP="006561C6">
            <w:pPr>
              <w:widowControl w:val="0"/>
              <w:spacing w:after="120"/>
              <w:jc w:val="center"/>
              <w:rPr>
                <w:rFonts w:ascii="GHEA Grapalat" w:hAnsi="GHEA Grapalat"/>
                <w:sz w:val="20"/>
                <w:szCs w:val="20"/>
              </w:rPr>
            </w:pPr>
          </w:p>
        </w:tc>
        <w:tc>
          <w:tcPr>
            <w:tcW w:w="2430" w:type="dxa"/>
          </w:tcPr>
          <w:p w14:paraId="73221FBF" w14:textId="77777777" w:rsidR="00B658CE" w:rsidRPr="008D352C" w:rsidRDefault="00B658CE" w:rsidP="006561C6">
            <w:pPr>
              <w:widowControl w:val="0"/>
              <w:spacing w:after="120"/>
              <w:jc w:val="center"/>
              <w:rPr>
                <w:rFonts w:ascii="GHEA Grapalat" w:hAnsi="GHEA Grapalat"/>
                <w:sz w:val="20"/>
                <w:szCs w:val="20"/>
              </w:rPr>
            </w:pPr>
          </w:p>
        </w:tc>
        <w:tc>
          <w:tcPr>
            <w:tcW w:w="1710" w:type="dxa"/>
          </w:tcPr>
          <w:p w14:paraId="7F28CBBB" w14:textId="77777777" w:rsidR="00B658CE" w:rsidRPr="008D352C" w:rsidRDefault="00B658CE" w:rsidP="006561C6">
            <w:pPr>
              <w:widowControl w:val="0"/>
              <w:spacing w:after="120"/>
              <w:jc w:val="center"/>
              <w:rPr>
                <w:rFonts w:ascii="GHEA Grapalat" w:hAnsi="GHEA Grapalat"/>
                <w:sz w:val="20"/>
                <w:szCs w:val="20"/>
              </w:rPr>
            </w:pPr>
          </w:p>
        </w:tc>
      </w:tr>
      <w:tr w:rsidR="00B658CE" w:rsidRPr="008D352C" w14:paraId="0D37ADCB" w14:textId="77777777" w:rsidTr="006561C6">
        <w:trPr>
          <w:cantSplit/>
        </w:trPr>
        <w:tc>
          <w:tcPr>
            <w:tcW w:w="817" w:type="dxa"/>
          </w:tcPr>
          <w:p w14:paraId="7C028798" w14:textId="77777777" w:rsidR="00B658CE" w:rsidRPr="008D352C" w:rsidRDefault="00B658CE" w:rsidP="006561C6">
            <w:pPr>
              <w:widowControl w:val="0"/>
              <w:spacing w:after="120"/>
              <w:jc w:val="center"/>
              <w:rPr>
                <w:rFonts w:ascii="GHEA Grapalat" w:hAnsi="GHEA Grapalat"/>
                <w:sz w:val="20"/>
                <w:szCs w:val="20"/>
              </w:rPr>
            </w:pPr>
          </w:p>
        </w:tc>
        <w:tc>
          <w:tcPr>
            <w:tcW w:w="1541" w:type="dxa"/>
          </w:tcPr>
          <w:p w14:paraId="0818C65D" w14:textId="77777777" w:rsidR="00B658CE" w:rsidRPr="008D352C" w:rsidRDefault="00B658CE" w:rsidP="006561C6">
            <w:pPr>
              <w:widowControl w:val="0"/>
              <w:spacing w:after="120"/>
              <w:jc w:val="center"/>
              <w:rPr>
                <w:rFonts w:ascii="GHEA Grapalat" w:hAnsi="GHEA Grapalat"/>
                <w:sz w:val="20"/>
                <w:szCs w:val="20"/>
              </w:rPr>
            </w:pPr>
          </w:p>
        </w:tc>
        <w:tc>
          <w:tcPr>
            <w:tcW w:w="1440" w:type="dxa"/>
          </w:tcPr>
          <w:p w14:paraId="397E7FE1" w14:textId="77777777" w:rsidR="00B658CE" w:rsidRPr="008D352C" w:rsidRDefault="00B658CE" w:rsidP="006561C6">
            <w:pPr>
              <w:widowControl w:val="0"/>
              <w:spacing w:after="120"/>
              <w:jc w:val="center"/>
              <w:rPr>
                <w:rFonts w:ascii="GHEA Grapalat" w:hAnsi="GHEA Grapalat"/>
                <w:sz w:val="20"/>
                <w:szCs w:val="20"/>
              </w:rPr>
            </w:pPr>
          </w:p>
        </w:tc>
        <w:tc>
          <w:tcPr>
            <w:tcW w:w="1980" w:type="dxa"/>
          </w:tcPr>
          <w:p w14:paraId="44FCA704" w14:textId="77777777" w:rsidR="00B658CE" w:rsidRPr="008D352C" w:rsidRDefault="00B658CE" w:rsidP="006561C6">
            <w:pPr>
              <w:widowControl w:val="0"/>
              <w:spacing w:after="120"/>
              <w:jc w:val="center"/>
              <w:rPr>
                <w:rFonts w:ascii="GHEA Grapalat" w:hAnsi="GHEA Grapalat"/>
                <w:sz w:val="20"/>
                <w:szCs w:val="20"/>
              </w:rPr>
            </w:pPr>
          </w:p>
        </w:tc>
        <w:tc>
          <w:tcPr>
            <w:tcW w:w="2430" w:type="dxa"/>
          </w:tcPr>
          <w:p w14:paraId="2BA01AD9" w14:textId="77777777" w:rsidR="00B658CE" w:rsidRPr="008D352C" w:rsidRDefault="00B658CE" w:rsidP="006561C6">
            <w:pPr>
              <w:widowControl w:val="0"/>
              <w:spacing w:after="120"/>
              <w:jc w:val="center"/>
              <w:rPr>
                <w:rFonts w:ascii="GHEA Grapalat" w:hAnsi="GHEA Grapalat"/>
                <w:sz w:val="20"/>
                <w:szCs w:val="20"/>
              </w:rPr>
            </w:pPr>
          </w:p>
        </w:tc>
        <w:tc>
          <w:tcPr>
            <w:tcW w:w="1710" w:type="dxa"/>
          </w:tcPr>
          <w:p w14:paraId="3832BADE" w14:textId="77777777" w:rsidR="00B658CE" w:rsidRPr="008D352C" w:rsidRDefault="00B658CE" w:rsidP="006561C6">
            <w:pPr>
              <w:widowControl w:val="0"/>
              <w:spacing w:after="120"/>
              <w:jc w:val="center"/>
              <w:rPr>
                <w:rFonts w:ascii="GHEA Grapalat" w:hAnsi="GHEA Grapalat"/>
                <w:sz w:val="20"/>
                <w:szCs w:val="20"/>
              </w:rPr>
            </w:pPr>
          </w:p>
        </w:tc>
      </w:tr>
    </w:tbl>
    <w:p w14:paraId="2C1301BD" w14:textId="77777777" w:rsidR="00B658CE" w:rsidRPr="008C1FF8" w:rsidRDefault="00B658CE" w:rsidP="00B658CE">
      <w:pPr>
        <w:pStyle w:val="BodyTextIndent3"/>
        <w:widowControl w:val="0"/>
        <w:spacing w:after="160" w:line="240" w:lineRule="auto"/>
        <w:jc w:val="right"/>
        <w:rPr>
          <w:rFonts w:ascii="GHEA Grapalat" w:hAnsi="GHEA Grapalat"/>
          <w:b/>
          <w:sz w:val="24"/>
          <w:szCs w:val="24"/>
        </w:rPr>
      </w:pPr>
    </w:p>
    <w:p w14:paraId="703683F4" w14:textId="77777777" w:rsidR="00B658CE" w:rsidRDefault="00B658CE" w:rsidP="00B658CE">
      <w:pPr>
        <w:pStyle w:val="BodyTextIndent3"/>
        <w:widowControl w:val="0"/>
        <w:spacing w:after="160" w:line="240" w:lineRule="auto"/>
        <w:jc w:val="right"/>
        <w:rPr>
          <w:rFonts w:ascii="GHEA Grapalat" w:hAnsi="GHEA Grapalat"/>
          <w:b/>
          <w:sz w:val="24"/>
          <w:szCs w:val="24"/>
          <w:lang w:val="es-ES"/>
        </w:rPr>
      </w:pPr>
    </w:p>
    <w:p w14:paraId="76710EBD" w14:textId="77777777" w:rsidR="00B658CE" w:rsidRDefault="00B658CE" w:rsidP="00B658CE">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6A4F6676" w14:textId="77777777" w:rsidR="00B658CE" w:rsidRDefault="00B658CE" w:rsidP="00B658CE">
      <w:pPr>
        <w:jc w:val="both"/>
        <w:rPr>
          <w:rFonts w:ascii="GHEA Grapalat" w:hAnsi="GHEA Grapalat"/>
        </w:rPr>
      </w:pPr>
    </w:p>
    <w:p w14:paraId="031ABC2D" w14:textId="77777777" w:rsidR="00B658CE" w:rsidRPr="008C1FF8" w:rsidRDefault="00B658CE" w:rsidP="00B658CE">
      <w:pPr>
        <w:jc w:val="both"/>
        <w:rPr>
          <w:rFonts w:ascii="GHEA Grapalat" w:hAnsi="GHEA Grapalat"/>
        </w:rPr>
      </w:pPr>
    </w:p>
    <w:p w14:paraId="33B1AEC4" w14:textId="77777777" w:rsidR="00B658CE" w:rsidRPr="00DD2B43" w:rsidRDefault="00B658CE" w:rsidP="00B658C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28A5352" w14:textId="77777777" w:rsidR="00B658CE" w:rsidRDefault="00B658CE" w:rsidP="00B658CE">
      <w:pPr>
        <w:widowControl w:val="0"/>
        <w:tabs>
          <w:tab w:val="left" w:pos="7513"/>
        </w:tabs>
        <w:spacing w:after="160"/>
        <w:ind w:left="709"/>
        <w:jc w:val="both"/>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FAB5185" w14:textId="77777777" w:rsidR="00B74B6D" w:rsidRDefault="00B74B6D" w:rsidP="00B658CE">
      <w:pPr>
        <w:widowControl w:val="0"/>
        <w:tabs>
          <w:tab w:val="left" w:pos="7513"/>
        </w:tabs>
        <w:spacing w:after="160"/>
        <w:ind w:left="709"/>
        <w:jc w:val="both"/>
        <w:rPr>
          <w:rFonts w:ascii="GHEA Grapalat" w:hAnsi="GHEA Grapalat"/>
          <w:sz w:val="16"/>
        </w:rPr>
      </w:pPr>
    </w:p>
    <w:p w14:paraId="7A634842" w14:textId="77777777" w:rsidR="00B74B6D" w:rsidRDefault="00B74B6D" w:rsidP="00982BFB">
      <w:pPr>
        <w:widowControl w:val="0"/>
        <w:tabs>
          <w:tab w:val="left" w:pos="7513"/>
        </w:tabs>
        <w:spacing w:after="160"/>
        <w:ind w:left="709"/>
        <w:jc w:val="right"/>
        <w:rPr>
          <w:rFonts w:ascii="GHEA Grapalat" w:hAnsi="GHEA Grapalat"/>
          <w:sz w:val="16"/>
        </w:rPr>
      </w:pPr>
      <w:r w:rsidRPr="009044F1">
        <w:rPr>
          <w:rFonts w:ascii="GHEA Grapalat" w:hAnsi="GHEA Grapalat"/>
        </w:rPr>
        <w:t>М. П</w:t>
      </w:r>
    </w:p>
    <w:p w14:paraId="4DD81039" w14:textId="77777777" w:rsidR="00B74B6D" w:rsidRDefault="00B74B6D" w:rsidP="00B658CE">
      <w:pPr>
        <w:widowControl w:val="0"/>
        <w:tabs>
          <w:tab w:val="left" w:pos="7513"/>
        </w:tabs>
        <w:spacing w:after="160"/>
        <w:ind w:left="709"/>
        <w:jc w:val="both"/>
        <w:rPr>
          <w:rFonts w:ascii="GHEA Grapalat" w:hAnsi="GHEA Grapalat"/>
          <w:sz w:val="16"/>
        </w:rPr>
      </w:pPr>
    </w:p>
    <w:p w14:paraId="74F34B79" w14:textId="77777777" w:rsidR="00B74B6D" w:rsidRDefault="00B74B6D" w:rsidP="00B658CE">
      <w:pPr>
        <w:widowControl w:val="0"/>
        <w:tabs>
          <w:tab w:val="left" w:pos="7513"/>
        </w:tabs>
        <w:spacing w:after="160"/>
        <w:ind w:left="709"/>
        <w:jc w:val="both"/>
        <w:rPr>
          <w:rFonts w:ascii="GHEA Grapalat" w:hAnsi="GHEA Grapalat"/>
          <w:sz w:val="16"/>
        </w:rPr>
      </w:pPr>
    </w:p>
    <w:p w14:paraId="34A348F5" w14:textId="77777777" w:rsidR="00B74B6D" w:rsidRDefault="00B74B6D" w:rsidP="00B658CE">
      <w:pPr>
        <w:widowControl w:val="0"/>
        <w:tabs>
          <w:tab w:val="left" w:pos="7513"/>
        </w:tabs>
        <w:spacing w:after="160"/>
        <w:ind w:left="709"/>
        <w:jc w:val="both"/>
        <w:rPr>
          <w:rFonts w:ascii="GHEA Grapalat" w:hAnsi="GHEA Grapalat"/>
          <w:sz w:val="16"/>
        </w:rPr>
      </w:pPr>
    </w:p>
    <w:p w14:paraId="7732BD56" w14:textId="77777777" w:rsidR="00B74B6D" w:rsidRDefault="00B74B6D" w:rsidP="00B658CE">
      <w:pPr>
        <w:widowControl w:val="0"/>
        <w:tabs>
          <w:tab w:val="left" w:pos="7513"/>
        </w:tabs>
        <w:spacing w:after="160"/>
        <w:ind w:left="709"/>
        <w:jc w:val="both"/>
        <w:rPr>
          <w:rFonts w:ascii="GHEA Grapalat" w:hAnsi="GHEA Grapalat"/>
          <w:sz w:val="16"/>
        </w:rPr>
      </w:pPr>
    </w:p>
    <w:p w14:paraId="70968061" w14:textId="77777777" w:rsidR="00B74B6D" w:rsidRPr="00567D3B" w:rsidRDefault="00B74B6D" w:rsidP="00B658CE">
      <w:pPr>
        <w:widowControl w:val="0"/>
        <w:tabs>
          <w:tab w:val="left" w:pos="7513"/>
        </w:tabs>
        <w:spacing w:after="160"/>
        <w:ind w:left="709"/>
        <w:jc w:val="both"/>
        <w:rPr>
          <w:rFonts w:ascii="GHEA Grapalat" w:hAnsi="GHEA Grapalat" w:cs="Arial"/>
          <w:sz w:val="16"/>
        </w:rPr>
      </w:pPr>
    </w:p>
    <w:p w14:paraId="58C7F80E" w14:textId="77777777" w:rsidR="00B658CE" w:rsidRDefault="00B658CE">
      <w:pPr>
        <w:rPr>
          <w:rFonts w:ascii="GHEA Grapalat" w:hAnsi="GHEA Grapalat"/>
          <w:b/>
        </w:rPr>
      </w:pPr>
      <w:r>
        <w:rPr>
          <w:rFonts w:ascii="GHEA Grapalat" w:hAnsi="GHEA Grapalat"/>
          <w:b/>
        </w:rPr>
        <w:br w:type="page"/>
      </w:r>
    </w:p>
    <w:p w14:paraId="5EB66DA8" w14:textId="77777777" w:rsidR="00F33976" w:rsidRDefault="00F33976" w:rsidP="00F33976">
      <w:pPr>
        <w:jc w:val="right"/>
        <w:rPr>
          <w:rFonts w:ascii="GHEA Grapalat" w:hAnsi="GHEA Grapalat"/>
          <w:b/>
        </w:rPr>
      </w:pPr>
      <w:r>
        <w:rPr>
          <w:rFonts w:ascii="GHEA Grapalat" w:hAnsi="GHEA Grapalat"/>
          <w:b/>
        </w:rPr>
        <w:lastRenderedPageBreak/>
        <w:t>Приложение 1.</w:t>
      </w:r>
      <w:r w:rsidR="00F356F4">
        <w:rPr>
          <w:rFonts w:ascii="GHEA Grapalat" w:hAnsi="GHEA Grapalat"/>
          <w:b/>
        </w:rPr>
        <w:t>5</w:t>
      </w:r>
      <w:r>
        <w:rPr>
          <w:rFonts w:ascii="GHEA Grapalat" w:hAnsi="GHEA Grapalat"/>
          <w:b/>
        </w:rPr>
        <w:t xml:space="preserve">** </w:t>
      </w:r>
    </w:p>
    <w:p w14:paraId="17999D8D" w14:textId="77777777"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114F49">
        <w:rPr>
          <w:rFonts w:ascii="GHEA Grapalat" w:hAnsi="GHEA Grapalat"/>
          <w:b/>
        </w:rPr>
        <w:t>запрос котировок</w:t>
      </w:r>
    </w:p>
    <w:p w14:paraId="7B3DE3B0" w14:textId="7D17E79A" w:rsidR="00F33976" w:rsidRPr="009044F1" w:rsidRDefault="00F33976" w:rsidP="00F33976">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C14573">
        <w:rPr>
          <w:rFonts w:ascii="GHEA Grapalat" w:hAnsi="GHEA Grapalat"/>
          <w:b/>
          <w:sz w:val="24"/>
          <w:szCs w:val="24"/>
        </w:rPr>
        <w:t>EQ-GHKhAshDzB-</w:t>
      </w:r>
      <w:r w:rsidR="00741DF0">
        <w:rPr>
          <w:rFonts w:ascii="GHEA Grapalat" w:hAnsi="GHEA Grapalat"/>
          <w:b/>
          <w:sz w:val="24"/>
          <w:szCs w:val="24"/>
        </w:rPr>
        <w:t>26/15</w:t>
      </w:r>
      <w:r>
        <w:rPr>
          <w:rFonts w:ascii="GHEA Grapalat" w:hAnsi="GHEA Grapalat"/>
          <w:b/>
          <w:sz w:val="24"/>
          <w:szCs w:val="24"/>
        </w:rPr>
        <w:t>"</w:t>
      </w:r>
    </w:p>
    <w:p w14:paraId="1054E35B"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23A2DCD2"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9FE380F" w14:textId="77777777" w:rsidR="00092E73" w:rsidRPr="00ED3A13" w:rsidRDefault="00092E73" w:rsidP="00092E73">
      <w:pPr>
        <w:ind w:left="360" w:hanging="360"/>
        <w:jc w:val="center"/>
        <w:rPr>
          <w:rFonts w:ascii="GHEA Grapalat" w:eastAsia="GHEA Grapalat" w:hAnsi="GHEA Grapalat" w:cs="GHEA Grapalat"/>
          <w:b/>
        </w:rPr>
      </w:pPr>
    </w:p>
    <w:p w14:paraId="68B97422" w14:textId="77777777" w:rsidR="00092E73" w:rsidRPr="00FD1EE4"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DA930A4"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766E8A21" w14:textId="77777777" w:rsidTr="007D52DB">
        <w:tc>
          <w:tcPr>
            <w:tcW w:w="2836" w:type="dxa"/>
            <w:shd w:val="clear" w:color="auto" w:fill="D9E2F3"/>
            <w:vAlign w:val="center"/>
          </w:tcPr>
          <w:p w14:paraId="4EBBD9D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7A029C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6FF98E" w14:textId="77777777" w:rsidTr="007D52DB">
        <w:tc>
          <w:tcPr>
            <w:tcW w:w="2836" w:type="dxa"/>
            <w:shd w:val="clear" w:color="auto" w:fill="D9E2F3"/>
            <w:vAlign w:val="center"/>
          </w:tcPr>
          <w:p w14:paraId="09B61CF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A81BE5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CB366C" w14:textId="77777777" w:rsidTr="007D52DB">
        <w:tc>
          <w:tcPr>
            <w:tcW w:w="2836" w:type="dxa"/>
            <w:shd w:val="clear" w:color="auto" w:fill="D9E2F3"/>
            <w:vAlign w:val="center"/>
          </w:tcPr>
          <w:p w14:paraId="38C5904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3CEFE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114D596" w14:textId="77777777" w:rsidTr="007D52DB">
        <w:tc>
          <w:tcPr>
            <w:tcW w:w="2836" w:type="dxa"/>
            <w:shd w:val="clear" w:color="auto" w:fill="D9E2F3"/>
            <w:vAlign w:val="center"/>
          </w:tcPr>
          <w:p w14:paraId="58F3A31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5C4FC6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5DBB8F" w14:textId="77777777" w:rsidTr="007D52DB">
        <w:tc>
          <w:tcPr>
            <w:tcW w:w="2836" w:type="dxa"/>
            <w:shd w:val="clear" w:color="auto" w:fill="D9E2F3"/>
            <w:vAlign w:val="center"/>
          </w:tcPr>
          <w:p w14:paraId="5752BC3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C0BC3A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9E4C17" w14:textId="77777777" w:rsidTr="007D52DB">
        <w:tc>
          <w:tcPr>
            <w:tcW w:w="2836" w:type="dxa"/>
            <w:shd w:val="clear" w:color="auto" w:fill="D9E2F3"/>
            <w:vAlign w:val="center"/>
          </w:tcPr>
          <w:p w14:paraId="48F100E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0BCF20A"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38FE1C48" w14:textId="77777777" w:rsidTr="007D52DB">
        <w:tc>
          <w:tcPr>
            <w:tcW w:w="2836" w:type="dxa"/>
            <w:shd w:val="clear" w:color="auto" w:fill="D9E2F3"/>
            <w:vAlign w:val="center"/>
          </w:tcPr>
          <w:p w14:paraId="12D9DBC2"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AD06D4E"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078FD2EC"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A48BB7D" w14:textId="77777777" w:rsidTr="007D52DB">
        <w:tc>
          <w:tcPr>
            <w:tcW w:w="2835" w:type="dxa"/>
            <w:shd w:val="clear" w:color="auto" w:fill="D9E2F3"/>
            <w:vAlign w:val="center"/>
          </w:tcPr>
          <w:p w14:paraId="339B564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94940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581CE2C" w14:textId="77777777" w:rsidTr="007D52DB">
        <w:trPr>
          <w:trHeight w:val="1487"/>
        </w:trPr>
        <w:tc>
          <w:tcPr>
            <w:tcW w:w="2835" w:type="dxa"/>
            <w:shd w:val="clear" w:color="auto" w:fill="D9E2F3"/>
            <w:vAlign w:val="center"/>
          </w:tcPr>
          <w:p w14:paraId="134D864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024F96F" w14:textId="77777777" w:rsidR="00092E73" w:rsidRPr="00FD1EE4" w:rsidRDefault="00092E73" w:rsidP="007D52DB">
            <w:pPr>
              <w:spacing w:before="240" w:after="240"/>
              <w:rPr>
                <w:rFonts w:ascii="GHEA Grapalat" w:eastAsia="GHEA Grapalat" w:hAnsi="GHEA Grapalat" w:cs="GHEA Grapalat"/>
              </w:rPr>
            </w:pPr>
          </w:p>
        </w:tc>
      </w:tr>
    </w:tbl>
    <w:p w14:paraId="1FCF4654"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A4936BE" w14:textId="77777777" w:rsidTr="007D52DB">
        <w:tc>
          <w:tcPr>
            <w:tcW w:w="2835" w:type="dxa"/>
            <w:shd w:val="clear" w:color="auto" w:fill="D9E2F3"/>
            <w:vAlign w:val="center"/>
          </w:tcPr>
          <w:p w14:paraId="6DC9BDE9"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F8772B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9FF32DA" w14:textId="77777777" w:rsidTr="007D52DB">
        <w:tc>
          <w:tcPr>
            <w:tcW w:w="2835" w:type="dxa"/>
            <w:shd w:val="clear" w:color="auto" w:fill="D9E2F3"/>
            <w:vAlign w:val="center"/>
          </w:tcPr>
          <w:p w14:paraId="25C5E387"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33B676F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E9F7800" w14:textId="77777777" w:rsidTr="007D52DB">
        <w:tc>
          <w:tcPr>
            <w:tcW w:w="2835" w:type="dxa"/>
            <w:shd w:val="clear" w:color="auto" w:fill="D9E2F3"/>
            <w:vAlign w:val="center"/>
          </w:tcPr>
          <w:p w14:paraId="4E4ED3D3"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1211E98" w14:textId="77777777" w:rsidR="00092E73" w:rsidRPr="00FD1EE4" w:rsidRDefault="00092E73" w:rsidP="007D52DB">
            <w:pPr>
              <w:spacing w:before="240" w:after="240"/>
              <w:rPr>
                <w:rFonts w:ascii="GHEA Grapalat" w:eastAsia="GHEA Grapalat" w:hAnsi="GHEA Grapalat" w:cs="GHEA Grapalat"/>
              </w:rPr>
            </w:pPr>
          </w:p>
        </w:tc>
      </w:tr>
    </w:tbl>
    <w:p w14:paraId="36CB561E" w14:textId="77777777" w:rsidR="00092E73" w:rsidRPr="00FD1EE4" w:rsidRDefault="00092E73" w:rsidP="00092E73">
      <w:pPr>
        <w:rPr>
          <w:rFonts w:ascii="GHEA Grapalat" w:eastAsia="GHEA Grapalat" w:hAnsi="GHEA Grapalat" w:cs="GHEA Grapalat"/>
        </w:rPr>
      </w:pPr>
    </w:p>
    <w:p w14:paraId="31B386A1"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4F409E23" w14:textId="77777777" w:rsidR="00092E73" w:rsidRPr="009A52BE"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CFF81C6" w14:textId="77777777" w:rsidR="00092E73" w:rsidRPr="004E2F96"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6E7FD09" w14:textId="77777777" w:rsidTr="007D52DB">
        <w:tc>
          <w:tcPr>
            <w:tcW w:w="2835" w:type="dxa"/>
            <w:shd w:val="clear" w:color="auto" w:fill="D9E2F3"/>
            <w:vAlign w:val="center"/>
          </w:tcPr>
          <w:p w14:paraId="712279B2"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2A389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5C93267" w14:textId="77777777" w:rsidTr="007D52DB">
        <w:tc>
          <w:tcPr>
            <w:tcW w:w="2835" w:type="dxa"/>
            <w:shd w:val="clear" w:color="auto" w:fill="D9E2F3"/>
            <w:vAlign w:val="center"/>
          </w:tcPr>
          <w:p w14:paraId="6CE3394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4185D89" w14:textId="77777777" w:rsidR="00092E73" w:rsidRPr="00FD1EE4" w:rsidRDefault="00092E73" w:rsidP="007D52DB">
            <w:pPr>
              <w:spacing w:before="240" w:after="240"/>
              <w:rPr>
                <w:rFonts w:ascii="GHEA Grapalat" w:eastAsia="GHEA Grapalat" w:hAnsi="GHEA Grapalat" w:cs="GHEA Grapalat"/>
              </w:rPr>
            </w:pPr>
          </w:p>
        </w:tc>
      </w:tr>
    </w:tbl>
    <w:p w14:paraId="629F66E4"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C8C5A6F" w14:textId="77777777" w:rsidTr="007D52DB">
        <w:tc>
          <w:tcPr>
            <w:tcW w:w="2835" w:type="dxa"/>
            <w:shd w:val="clear" w:color="auto" w:fill="D9E2F3"/>
            <w:vAlign w:val="center"/>
          </w:tcPr>
          <w:p w14:paraId="183B31F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F985B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F51034" w14:textId="77777777" w:rsidTr="007D52DB">
        <w:tc>
          <w:tcPr>
            <w:tcW w:w="2835" w:type="dxa"/>
            <w:shd w:val="clear" w:color="auto" w:fill="D9E2F3"/>
            <w:vAlign w:val="center"/>
          </w:tcPr>
          <w:p w14:paraId="3F7625B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291018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6E167" w14:textId="77777777" w:rsidTr="007D52DB">
        <w:tc>
          <w:tcPr>
            <w:tcW w:w="2835" w:type="dxa"/>
            <w:shd w:val="clear" w:color="auto" w:fill="D9E2F3"/>
            <w:vAlign w:val="center"/>
          </w:tcPr>
          <w:p w14:paraId="777B8B8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A3D45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9DCB512" w14:textId="77777777" w:rsidTr="007D52DB">
        <w:tc>
          <w:tcPr>
            <w:tcW w:w="2835" w:type="dxa"/>
            <w:shd w:val="clear" w:color="auto" w:fill="D9E2F3"/>
            <w:vAlign w:val="center"/>
          </w:tcPr>
          <w:p w14:paraId="71D222A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58852C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C390454" w14:textId="77777777" w:rsidTr="007D52DB">
        <w:tc>
          <w:tcPr>
            <w:tcW w:w="2835" w:type="dxa"/>
            <w:shd w:val="clear" w:color="auto" w:fill="D9E2F3"/>
            <w:vAlign w:val="center"/>
          </w:tcPr>
          <w:p w14:paraId="231B5B6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B8DDBE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FE535FA" w14:textId="77777777" w:rsidTr="007D52DB">
        <w:trPr>
          <w:trHeight w:val="1361"/>
        </w:trPr>
        <w:tc>
          <w:tcPr>
            <w:tcW w:w="2835" w:type="dxa"/>
            <w:shd w:val="clear" w:color="auto" w:fill="D9E2F3"/>
            <w:vAlign w:val="center"/>
          </w:tcPr>
          <w:p w14:paraId="7267F05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87C340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9F626E" w14:textId="77777777" w:rsidTr="007D52DB">
        <w:tc>
          <w:tcPr>
            <w:tcW w:w="2835" w:type="dxa"/>
            <w:shd w:val="clear" w:color="auto" w:fill="D9E2F3"/>
            <w:vAlign w:val="center"/>
          </w:tcPr>
          <w:p w14:paraId="4754A99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5F9C8F7" w14:textId="77777777" w:rsidR="00092E73" w:rsidRPr="00FD1EE4" w:rsidRDefault="00092E73" w:rsidP="007D52DB">
            <w:pPr>
              <w:spacing w:before="240" w:after="240"/>
              <w:rPr>
                <w:rFonts w:ascii="GHEA Grapalat" w:eastAsia="GHEA Grapalat" w:hAnsi="GHEA Grapalat" w:cs="GHEA Grapalat"/>
              </w:rPr>
            </w:pPr>
          </w:p>
        </w:tc>
      </w:tr>
    </w:tbl>
    <w:p w14:paraId="3F8FE05D" w14:textId="77777777" w:rsidR="00092E73" w:rsidRPr="00574FF7"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1E388D6" w14:textId="77777777" w:rsidTr="007D52DB">
        <w:tc>
          <w:tcPr>
            <w:tcW w:w="2836" w:type="dxa"/>
            <w:shd w:val="clear" w:color="auto" w:fill="D9E2F3"/>
            <w:vAlign w:val="center"/>
          </w:tcPr>
          <w:p w14:paraId="0D9F37CA" w14:textId="77777777" w:rsidR="00092E73" w:rsidRPr="00FD1EE4" w:rsidRDefault="00092E7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02BF85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A1F610" w14:textId="77777777" w:rsidTr="007D52DB">
        <w:tc>
          <w:tcPr>
            <w:tcW w:w="2836" w:type="dxa"/>
            <w:shd w:val="clear" w:color="auto" w:fill="D9E2F3"/>
            <w:vAlign w:val="center"/>
          </w:tcPr>
          <w:p w14:paraId="3105420D"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1C3AB1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3A86637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7069A1FF" w14:textId="77777777" w:rsidR="00092E73" w:rsidRPr="0057265B" w:rsidRDefault="00092E73" w:rsidP="00092E73">
      <w:pPr>
        <w:pBdr>
          <w:top w:val="nil"/>
          <w:left w:val="nil"/>
          <w:bottom w:val="nil"/>
          <w:right w:val="nil"/>
          <w:between w:val="nil"/>
        </w:pBdr>
        <w:spacing w:before="240"/>
        <w:rPr>
          <w:rFonts w:ascii="GHEA Grapalat" w:eastAsia="GHEA Grapalat" w:hAnsi="GHEA Grapalat" w:cs="GHEA Grapalat"/>
          <w:lang w:val="hy-AM"/>
        </w:rPr>
      </w:pPr>
    </w:p>
    <w:p w14:paraId="1F7899D7" w14:textId="77777777" w:rsidR="00092E73" w:rsidRPr="00CB7DFD"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0B29DA7"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49C74EC" w14:textId="77777777" w:rsidTr="007D52DB">
        <w:tc>
          <w:tcPr>
            <w:tcW w:w="2837" w:type="dxa"/>
            <w:shd w:val="clear" w:color="auto" w:fill="D9E2F3"/>
            <w:vAlign w:val="center"/>
          </w:tcPr>
          <w:p w14:paraId="0F56F3A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CD009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DB7155" w14:textId="77777777" w:rsidTr="007D52DB">
        <w:tc>
          <w:tcPr>
            <w:tcW w:w="2837" w:type="dxa"/>
            <w:shd w:val="clear" w:color="auto" w:fill="D9E2F3"/>
            <w:vAlign w:val="center"/>
          </w:tcPr>
          <w:p w14:paraId="313E7A4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4E6732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AA8AF1B" w14:textId="77777777" w:rsidTr="007D52DB">
        <w:tc>
          <w:tcPr>
            <w:tcW w:w="2837" w:type="dxa"/>
            <w:shd w:val="clear" w:color="auto" w:fill="D9E2F3"/>
            <w:vAlign w:val="center"/>
          </w:tcPr>
          <w:p w14:paraId="1897BA8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FDA743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E3B42C" w14:textId="77777777" w:rsidTr="007D52DB">
        <w:tc>
          <w:tcPr>
            <w:tcW w:w="2837" w:type="dxa"/>
            <w:shd w:val="clear" w:color="auto" w:fill="D9E2F3"/>
            <w:vAlign w:val="center"/>
          </w:tcPr>
          <w:p w14:paraId="44526BD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8FFC0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767919E7"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083BC33"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0C31B74" w14:textId="77777777" w:rsidTr="007D52DB">
        <w:tc>
          <w:tcPr>
            <w:tcW w:w="2837" w:type="dxa"/>
            <w:shd w:val="clear" w:color="auto" w:fill="D9E2F3"/>
            <w:vAlign w:val="center"/>
          </w:tcPr>
          <w:p w14:paraId="78D7BD8D" w14:textId="77777777" w:rsidR="00092E73" w:rsidRPr="00B047A2"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78FBFF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A0F53B" w14:textId="77777777" w:rsidTr="007D52DB">
        <w:tc>
          <w:tcPr>
            <w:tcW w:w="2837" w:type="dxa"/>
            <w:shd w:val="clear" w:color="auto" w:fill="D9E2F3"/>
            <w:vAlign w:val="center"/>
          </w:tcPr>
          <w:p w14:paraId="4800ECA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682E53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2359A44" w14:textId="77777777" w:rsidTr="007D52DB">
        <w:tc>
          <w:tcPr>
            <w:tcW w:w="2837" w:type="dxa"/>
            <w:shd w:val="clear" w:color="auto" w:fill="D9E2F3"/>
            <w:vAlign w:val="center"/>
          </w:tcPr>
          <w:p w14:paraId="27ECA86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D048A2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43CB1" w14:textId="77777777" w:rsidTr="007D52DB">
        <w:tc>
          <w:tcPr>
            <w:tcW w:w="2837" w:type="dxa"/>
            <w:shd w:val="clear" w:color="auto" w:fill="D9E2F3"/>
            <w:vAlign w:val="center"/>
          </w:tcPr>
          <w:p w14:paraId="0D6C0C3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51CF725"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341E82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50493D4C"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4C17523"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CB7821A"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55761BE8" w14:textId="77777777" w:rsidTr="007D52DB">
        <w:tc>
          <w:tcPr>
            <w:tcW w:w="2836" w:type="dxa"/>
            <w:shd w:val="clear" w:color="auto" w:fill="D9E2F3"/>
            <w:vAlign w:val="center"/>
          </w:tcPr>
          <w:p w14:paraId="1706F6B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1347B9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A342FC" w14:textId="77777777" w:rsidTr="007D52DB">
        <w:tc>
          <w:tcPr>
            <w:tcW w:w="2836" w:type="dxa"/>
            <w:shd w:val="clear" w:color="auto" w:fill="D9E2F3"/>
            <w:vAlign w:val="center"/>
          </w:tcPr>
          <w:p w14:paraId="2F197B2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F95A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34BF8D" w14:textId="77777777" w:rsidTr="007D52DB">
        <w:tc>
          <w:tcPr>
            <w:tcW w:w="2836" w:type="dxa"/>
            <w:shd w:val="clear" w:color="auto" w:fill="D9E2F3"/>
            <w:vAlign w:val="center"/>
          </w:tcPr>
          <w:p w14:paraId="544D747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A79FEE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87C500" w14:textId="77777777" w:rsidTr="007D52DB">
        <w:tc>
          <w:tcPr>
            <w:tcW w:w="2836" w:type="dxa"/>
            <w:shd w:val="clear" w:color="auto" w:fill="D9E2F3"/>
            <w:vAlign w:val="center"/>
          </w:tcPr>
          <w:p w14:paraId="03A58A0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0ADB1B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DE1EBF" w14:textId="77777777" w:rsidTr="007D52DB">
        <w:tc>
          <w:tcPr>
            <w:tcW w:w="2836" w:type="dxa"/>
            <w:shd w:val="clear" w:color="auto" w:fill="D9E2F3"/>
            <w:vAlign w:val="center"/>
          </w:tcPr>
          <w:p w14:paraId="4D9D4CB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6950B4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EE5ACB4" w14:textId="77777777" w:rsidTr="007D52DB">
        <w:tc>
          <w:tcPr>
            <w:tcW w:w="2836" w:type="dxa"/>
            <w:shd w:val="clear" w:color="auto" w:fill="D9E2F3"/>
            <w:vAlign w:val="center"/>
          </w:tcPr>
          <w:p w14:paraId="6A4E669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CC1B911" w14:textId="77777777" w:rsidR="00092E73" w:rsidRPr="00FD1EE4" w:rsidRDefault="00092E73" w:rsidP="007D52DB">
            <w:pPr>
              <w:spacing w:before="240" w:after="240"/>
              <w:rPr>
                <w:rFonts w:ascii="GHEA Grapalat" w:eastAsia="GHEA Grapalat" w:hAnsi="GHEA Grapalat" w:cs="GHEA Grapalat"/>
              </w:rPr>
            </w:pPr>
          </w:p>
        </w:tc>
      </w:tr>
    </w:tbl>
    <w:p w14:paraId="1C1F1B9B"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09ED040D" w14:textId="77777777" w:rsidTr="007D52DB">
        <w:tc>
          <w:tcPr>
            <w:tcW w:w="2977" w:type="dxa"/>
            <w:shd w:val="clear" w:color="auto" w:fill="D9E2F3"/>
            <w:vAlign w:val="center"/>
          </w:tcPr>
          <w:p w14:paraId="7072D53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006A528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7C8C6C6" w14:textId="77777777" w:rsidTr="007D52DB">
        <w:tc>
          <w:tcPr>
            <w:tcW w:w="2977" w:type="dxa"/>
            <w:shd w:val="clear" w:color="auto" w:fill="D9E2F3"/>
            <w:vAlign w:val="center"/>
          </w:tcPr>
          <w:p w14:paraId="64C115A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5E679B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C20452" w14:textId="77777777" w:rsidTr="007D52DB">
        <w:tc>
          <w:tcPr>
            <w:tcW w:w="2977" w:type="dxa"/>
            <w:shd w:val="clear" w:color="auto" w:fill="D9E2F3"/>
            <w:vAlign w:val="center"/>
          </w:tcPr>
          <w:p w14:paraId="7C7E6860" w14:textId="77777777" w:rsidR="00092E73" w:rsidRPr="00FD1EE4" w:rsidRDefault="00092E7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187731E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38B503" w14:textId="77777777" w:rsidTr="007D52DB">
        <w:tc>
          <w:tcPr>
            <w:tcW w:w="2977" w:type="dxa"/>
            <w:shd w:val="clear" w:color="auto" w:fill="D9E2F3"/>
            <w:vAlign w:val="center"/>
          </w:tcPr>
          <w:p w14:paraId="412C875E" w14:textId="77777777" w:rsidR="00092E73" w:rsidRPr="00FD1EE4" w:rsidRDefault="00092E7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6452093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4BDDA5D" w14:textId="77777777" w:rsidTr="007D52DB">
        <w:tc>
          <w:tcPr>
            <w:tcW w:w="2977" w:type="dxa"/>
            <w:shd w:val="clear" w:color="auto" w:fill="D9E2F3"/>
            <w:vAlign w:val="center"/>
          </w:tcPr>
          <w:p w14:paraId="2C84FDB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5075112" w14:textId="77777777" w:rsidR="00092E73" w:rsidRPr="00FD1EE4" w:rsidRDefault="00092E73" w:rsidP="007D52DB">
            <w:pPr>
              <w:spacing w:before="240" w:after="240"/>
              <w:rPr>
                <w:rFonts w:ascii="GHEA Grapalat" w:eastAsia="GHEA Grapalat" w:hAnsi="GHEA Grapalat" w:cs="GHEA Grapalat"/>
              </w:rPr>
            </w:pPr>
          </w:p>
        </w:tc>
      </w:tr>
    </w:tbl>
    <w:p w14:paraId="026EC575"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2B46BA34" w14:textId="77777777" w:rsidTr="007D52DB">
        <w:tc>
          <w:tcPr>
            <w:tcW w:w="2943" w:type="dxa"/>
            <w:shd w:val="clear" w:color="auto" w:fill="D9E2F3"/>
            <w:vAlign w:val="center"/>
          </w:tcPr>
          <w:p w14:paraId="6E99B84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A402E8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7169A7" w14:textId="77777777" w:rsidTr="007D52DB">
        <w:tc>
          <w:tcPr>
            <w:tcW w:w="2943" w:type="dxa"/>
            <w:shd w:val="clear" w:color="auto" w:fill="D9E2F3"/>
            <w:vAlign w:val="center"/>
          </w:tcPr>
          <w:p w14:paraId="536234B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8CD9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757B970" w14:textId="77777777" w:rsidTr="007D52DB">
        <w:tc>
          <w:tcPr>
            <w:tcW w:w="2943" w:type="dxa"/>
            <w:shd w:val="clear" w:color="auto" w:fill="D9E2F3"/>
            <w:vAlign w:val="center"/>
          </w:tcPr>
          <w:p w14:paraId="38EEEFEE"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177432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800414D" w14:textId="77777777" w:rsidTr="007D52DB">
        <w:tc>
          <w:tcPr>
            <w:tcW w:w="2943" w:type="dxa"/>
            <w:shd w:val="clear" w:color="auto" w:fill="D9E2F3"/>
            <w:vAlign w:val="center"/>
          </w:tcPr>
          <w:p w14:paraId="1B71ACBF" w14:textId="77777777" w:rsidR="00092E73" w:rsidRPr="00FD1EE4" w:rsidRDefault="00092E7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2FCD18F" w14:textId="77777777" w:rsidR="00092E73" w:rsidRPr="00FD1EE4" w:rsidRDefault="00092E73" w:rsidP="007D52DB">
            <w:pPr>
              <w:spacing w:before="240" w:after="240"/>
              <w:rPr>
                <w:rFonts w:ascii="GHEA Grapalat" w:eastAsia="GHEA Grapalat" w:hAnsi="GHEA Grapalat" w:cs="GHEA Grapalat"/>
              </w:rPr>
            </w:pPr>
          </w:p>
        </w:tc>
      </w:tr>
    </w:tbl>
    <w:p w14:paraId="6CD6059B"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65878C61" w14:textId="77777777" w:rsidTr="007D52DB">
        <w:tc>
          <w:tcPr>
            <w:tcW w:w="2837" w:type="dxa"/>
            <w:shd w:val="clear" w:color="auto" w:fill="D9E2F3"/>
            <w:vAlign w:val="center"/>
          </w:tcPr>
          <w:p w14:paraId="69A1F4F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53F395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E3D52F" w14:textId="77777777" w:rsidTr="007D52DB">
        <w:tc>
          <w:tcPr>
            <w:tcW w:w="2837" w:type="dxa"/>
            <w:shd w:val="clear" w:color="auto" w:fill="D9E2F3"/>
            <w:vAlign w:val="center"/>
          </w:tcPr>
          <w:p w14:paraId="1C2153E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59CCF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1AB282" w14:textId="77777777" w:rsidTr="007D52DB">
        <w:tc>
          <w:tcPr>
            <w:tcW w:w="2837" w:type="dxa"/>
            <w:shd w:val="clear" w:color="auto" w:fill="D9E2F3"/>
            <w:vAlign w:val="center"/>
          </w:tcPr>
          <w:p w14:paraId="5E762F5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703BA9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01DBCC" w14:textId="77777777" w:rsidTr="007D52DB">
        <w:tc>
          <w:tcPr>
            <w:tcW w:w="2837" w:type="dxa"/>
            <w:shd w:val="clear" w:color="auto" w:fill="D9E2F3"/>
            <w:vAlign w:val="center"/>
          </w:tcPr>
          <w:p w14:paraId="4C3F1C2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C274EAC" w14:textId="77777777" w:rsidR="00092E73" w:rsidRPr="00FD1EE4" w:rsidRDefault="00092E73" w:rsidP="007D52DB">
            <w:pPr>
              <w:spacing w:before="240" w:after="240"/>
              <w:rPr>
                <w:rFonts w:ascii="GHEA Grapalat" w:eastAsia="GHEA Grapalat" w:hAnsi="GHEA Grapalat" w:cs="GHEA Grapalat"/>
              </w:rPr>
            </w:pPr>
          </w:p>
        </w:tc>
      </w:tr>
    </w:tbl>
    <w:p w14:paraId="115A0D9C" w14:textId="77777777" w:rsidR="00092E73" w:rsidRPr="008C665F"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089FB72" w14:textId="77777777" w:rsidTr="007D52DB">
        <w:trPr>
          <w:trHeight w:val="924"/>
        </w:trPr>
        <w:tc>
          <w:tcPr>
            <w:tcW w:w="9016" w:type="dxa"/>
            <w:gridSpan w:val="2"/>
            <w:vAlign w:val="center"/>
          </w:tcPr>
          <w:p w14:paraId="46C8CDBF"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3194CFAD" w14:textId="77777777" w:rsidTr="007D52DB">
        <w:trPr>
          <w:trHeight w:val="684"/>
        </w:trPr>
        <w:tc>
          <w:tcPr>
            <w:tcW w:w="4508" w:type="dxa"/>
            <w:shd w:val="clear" w:color="auto" w:fill="D9E2F3"/>
            <w:vAlign w:val="center"/>
          </w:tcPr>
          <w:p w14:paraId="687FFCD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36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E8907B5" w14:textId="77777777" w:rsidTr="007D52DB">
        <w:trPr>
          <w:trHeight w:val="1282"/>
        </w:trPr>
        <w:tc>
          <w:tcPr>
            <w:tcW w:w="4508" w:type="dxa"/>
            <w:shd w:val="clear" w:color="auto" w:fill="D9E2F3"/>
            <w:vAlign w:val="center"/>
          </w:tcPr>
          <w:p w14:paraId="34EFE07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181F231"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13522E9"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31E54979" w14:textId="77777777" w:rsidTr="007D52DB">
        <w:tc>
          <w:tcPr>
            <w:tcW w:w="9016" w:type="dxa"/>
            <w:gridSpan w:val="2"/>
            <w:vAlign w:val="center"/>
          </w:tcPr>
          <w:p w14:paraId="39F9740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80A55C1" w14:textId="77777777" w:rsidTr="007D52DB">
        <w:tc>
          <w:tcPr>
            <w:tcW w:w="9016" w:type="dxa"/>
            <w:gridSpan w:val="2"/>
            <w:vAlign w:val="center"/>
          </w:tcPr>
          <w:p w14:paraId="4440766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3F88CA3E" w14:textId="77777777" w:rsidR="00092E73" w:rsidRPr="00A5193B"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30058B2" w14:textId="77777777" w:rsidTr="007D52DB">
        <w:trPr>
          <w:trHeight w:val="924"/>
        </w:trPr>
        <w:tc>
          <w:tcPr>
            <w:tcW w:w="9016" w:type="dxa"/>
            <w:gridSpan w:val="2"/>
            <w:vAlign w:val="center"/>
          </w:tcPr>
          <w:p w14:paraId="7DC3938C"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092E73" w:rsidRPr="00BC0F3A">
              <w:rPr>
                <w:rFonts w:ascii="GHEA Grapalat" w:eastAsia="GHEA Grapalat" w:hAnsi="GHEA Grapalat" w:cs="GHEA Grapalat"/>
              </w:rPr>
              <w:lastRenderedPageBreak/>
              <w:t>юридического лица</w:t>
            </w:r>
          </w:p>
        </w:tc>
      </w:tr>
      <w:tr w:rsidR="00092E73" w:rsidRPr="00FD1EE4" w14:paraId="1545505A" w14:textId="77777777" w:rsidTr="007D52DB">
        <w:trPr>
          <w:trHeight w:val="684"/>
        </w:trPr>
        <w:tc>
          <w:tcPr>
            <w:tcW w:w="4508" w:type="dxa"/>
            <w:shd w:val="clear" w:color="auto" w:fill="D9E2F3"/>
            <w:vAlign w:val="center"/>
          </w:tcPr>
          <w:p w14:paraId="4F5781C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6B1B66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20989D8" w14:textId="77777777" w:rsidTr="007D52DB">
        <w:trPr>
          <w:trHeight w:val="1282"/>
        </w:trPr>
        <w:tc>
          <w:tcPr>
            <w:tcW w:w="4508" w:type="dxa"/>
            <w:shd w:val="clear" w:color="auto" w:fill="D9E2F3"/>
            <w:vAlign w:val="center"/>
          </w:tcPr>
          <w:p w14:paraId="1F28451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6F0611E"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ECAB835"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3904ED91" w14:textId="77777777" w:rsidTr="007D52DB">
        <w:tc>
          <w:tcPr>
            <w:tcW w:w="9016" w:type="dxa"/>
            <w:gridSpan w:val="2"/>
            <w:vAlign w:val="center"/>
          </w:tcPr>
          <w:p w14:paraId="32F9ECF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501599F0" w14:textId="77777777" w:rsidTr="007D52DB">
        <w:tc>
          <w:tcPr>
            <w:tcW w:w="9016" w:type="dxa"/>
            <w:gridSpan w:val="2"/>
            <w:vAlign w:val="center"/>
          </w:tcPr>
          <w:p w14:paraId="0D1A96B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386E818A" w14:textId="77777777" w:rsidTr="007D52DB">
        <w:tc>
          <w:tcPr>
            <w:tcW w:w="9016" w:type="dxa"/>
            <w:gridSpan w:val="2"/>
            <w:vAlign w:val="center"/>
          </w:tcPr>
          <w:p w14:paraId="67BF7EC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10C414A7" w14:textId="77777777" w:rsidTr="007D52DB">
        <w:tc>
          <w:tcPr>
            <w:tcW w:w="9016" w:type="dxa"/>
            <w:gridSpan w:val="2"/>
            <w:vAlign w:val="center"/>
          </w:tcPr>
          <w:p w14:paraId="026C534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D590B2F"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0459A31" w14:textId="77777777" w:rsidTr="007D52DB">
        <w:tc>
          <w:tcPr>
            <w:tcW w:w="2837" w:type="dxa"/>
            <w:shd w:val="clear" w:color="auto" w:fill="D9E2F3"/>
            <w:vAlign w:val="center"/>
          </w:tcPr>
          <w:p w14:paraId="6C0EE39C"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3EDA3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3F61837" w14:textId="77777777" w:rsidTr="007D52DB">
        <w:tc>
          <w:tcPr>
            <w:tcW w:w="2837" w:type="dxa"/>
            <w:shd w:val="clear" w:color="auto" w:fill="D9E2F3"/>
            <w:vAlign w:val="center"/>
          </w:tcPr>
          <w:p w14:paraId="5938FE1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A78FD0A"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E90616C"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DF24B61" w14:textId="77777777" w:rsidTr="007D52DB">
        <w:tc>
          <w:tcPr>
            <w:tcW w:w="2837" w:type="dxa"/>
            <w:shd w:val="clear" w:color="auto" w:fill="D9E2F3"/>
            <w:vAlign w:val="center"/>
          </w:tcPr>
          <w:p w14:paraId="230BE7B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1AC573B5"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3F4B5E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5342D5DA"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4F1F55E2" w14:textId="77777777" w:rsidTr="007D52DB">
        <w:tc>
          <w:tcPr>
            <w:tcW w:w="2837" w:type="dxa"/>
            <w:shd w:val="clear" w:color="auto" w:fill="D9E2F3"/>
            <w:vAlign w:val="center"/>
          </w:tcPr>
          <w:p w14:paraId="4612F1B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FD024C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F384CBE" w14:textId="77777777" w:rsidTr="007D52DB">
        <w:tc>
          <w:tcPr>
            <w:tcW w:w="2837" w:type="dxa"/>
            <w:shd w:val="clear" w:color="auto" w:fill="D9E2F3"/>
            <w:vAlign w:val="center"/>
          </w:tcPr>
          <w:p w14:paraId="002EA16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7F2F89D" w14:textId="77777777" w:rsidR="00092E73" w:rsidRPr="00FD1EE4" w:rsidRDefault="00092E73" w:rsidP="007D52DB">
            <w:pPr>
              <w:spacing w:before="240" w:after="240"/>
              <w:rPr>
                <w:rFonts w:ascii="GHEA Grapalat" w:eastAsia="GHEA Grapalat" w:hAnsi="GHEA Grapalat" w:cs="GHEA Grapalat"/>
              </w:rPr>
            </w:pPr>
          </w:p>
        </w:tc>
      </w:tr>
    </w:tbl>
    <w:p w14:paraId="0DE4F597"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AE625F"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400990C"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4726E2B" w14:textId="77777777" w:rsidTr="007D52DB">
        <w:tc>
          <w:tcPr>
            <w:tcW w:w="2835" w:type="dxa"/>
            <w:shd w:val="clear" w:color="auto" w:fill="D9E2F3"/>
            <w:vAlign w:val="center"/>
          </w:tcPr>
          <w:p w14:paraId="55FC469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A2CD19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5AC85E" w14:textId="77777777" w:rsidTr="007D52DB">
        <w:tc>
          <w:tcPr>
            <w:tcW w:w="2835" w:type="dxa"/>
            <w:shd w:val="clear" w:color="auto" w:fill="D9E2F3"/>
            <w:vAlign w:val="center"/>
          </w:tcPr>
          <w:p w14:paraId="24F9444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9BE58A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9225B1" w14:textId="77777777" w:rsidTr="007D52DB">
        <w:tc>
          <w:tcPr>
            <w:tcW w:w="2835" w:type="dxa"/>
            <w:shd w:val="clear" w:color="auto" w:fill="D9E2F3"/>
            <w:vAlign w:val="center"/>
          </w:tcPr>
          <w:p w14:paraId="43C59A9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EC9320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D89BF4" w14:textId="77777777" w:rsidTr="007D52DB">
        <w:tc>
          <w:tcPr>
            <w:tcW w:w="2835" w:type="dxa"/>
            <w:shd w:val="clear" w:color="auto" w:fill="D9E2F3"/>
            <w:vAlign w:val="center"/>
          </w:tcPr>
          <w:p w14:paraId="1CBCD2A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2E9A1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4353D77" w14:textId="77777777" w:rsidTr="007D52DB">
        <w:tc>
          <w:tcPr>
            <w:tcW w:w="2835" w:type="dxa"/>
            <w:shd w:val="clear" w:color="auto" w:fill="D9E2F3"/>
            <w:vAlign w:val="center"/>
          </w:tcPr>
          <w:p w14:paraId="3BE3B55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9B15C7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A06A005" w14:textId="77777777" w:rsidTr="007D52DB">
        <w:tc>
          <w:tcPr>
            <w:tcW w:w="2835" w:type="dxa"/>
            <w:shd w:val="clear" w:color="auto" w:fill="D9E2F3"/>
            <w:vAlign w:val="center"/>
          </w:tcPr>
          <w:p w14:paraId="5983B7D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D30F3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8FD3F9" w14:textId="77777777" w:rsidTr="007D52DB">
        <w:tc>
          <w:tcPr>
            <w:tcW w:w="2835" w:type="dxa"/>
            <w:shd w:val="clear" w:color="auto" w:fill="D9E2F3"/>
            <w:vAlign w:val="center"/>
          </w:tcPr>
          <w:p w14:paraId="7B35CCC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9FD32B9" w14:textId="77777777" w:rsidR="00092E73" w:rsidRPr="00FD1EE4" w:rsidRDefault="00092E73" w:rsidP="007D52DB">
            <w:pPr>
              <w:spacing w:before="240" w:after="240"/>
              <w:rPr>
                <w:rFonts w:ascii="GHEA Grapalat" w:eastAsia="GHEA Grapalat" w:hAnsi="GHEA Grapalat" w:cs="GHEA Grapalat"/>
              </w:rPr>
            </w:pPr>
          </w:p>
        </w:tc>
      </w:tr>
    </w:tbl>
    <w:p w14:paraId="65C3DF75"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F7EE868" w14:textId="77777777" w:rsidTr="007D52DB">
        <w:trPr>
          <w:trHeight w:val="853"/>
        </w:trPr>
        <w:tc>
          <w:tcPr>
            <w:tcW w:w="2835" w:type="dxa"/>
            <w:vMerge w:val="restart"/>
            <w:shd w:val="clear" w:color="auto" w:fill="D9E2F3"/>
            <w:vAlign w:val="center"/>
          </w:tcPr>
          <w:p w14:paraId="266069D7"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BC92AE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0CE15DC" w14:textId="77777777" w:rsidTr="007D52DB">
        <w:trPr>
          <w:trHeight w:val="850"/>
        </w:trPr>
        <w:tc>
          <w:tcPr>
            <w:tcW w:w="2835" w:type="dxa"/>
            <w:vMerge/>
            <w:shd w:val="clear" w:color="auto" w:fill="D9E2F3"/>
            <w:vAlign w:val="center"/>
          </w:tcPr>
          <w:p w14:paraId="52A6C27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7FEDA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8A9CA2" w14:textId="77777777" w:rsidTr="007D52DB">
        <w:trPr>
          <w:trHeight w:val="850"/>
        </w:trPr>
        <w:tc>
          <w:tcPr>
            <w:tcW w:w="2835" w:type="dxa"/>
            <w:vMerge/>
            <w:shd w:val="clear" w:color="auto" w:fill="D9E2F3"/>
            <w:vAlign w:val="center"/>
          </w:tcPr>
          <w:p w14:paraId="5D29771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CB2D0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BD4FD8" w14:textId="77777777" w:rsidTr="007D52DB">
        <w:trPr>
          <w:trHeight w:val="850"/>
        </w:trPr>
        <w:tc>
          <w:tcPr>
            <w:tcW w:w="2835" w:type="dxa"/>
            <w:vMerge/>
            <w:shd w:val="clear" w:color="auto" w:fill="D9E2F3"/>
            <w:vAlign w:val="center"/>
          </w:tcPr>
          <w:p w14:paraId="03A7FD2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A840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0C17F2" w14:textId="77777777" w:rsidTr="007D52DB">
        <w:trPr>
          <w:trHeight w:val="850"/>
        </w:trPr>
        <w:tc>
          <w:tcPr>
            <w:tcW w:w="2835" w:type="dxa"/>
            <w:vMerge/>
            <w:shd w:val="clear" w:color="auto" w:fill="D9E2F3"/>
            <w:vAlign w:val="center"/>
          </w:tcPr>
          <w:p w14:paraId="34AD0A0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66926C" w14:textId="77777777" w:rsidR="00092E73" w:rsidRPr="00FD1EE4" w:rsidRDefault="00092E73" w:rsidP="007D52DB">
            <w:pPr>
              <w:spacing w:before="240" w:after="240"/>
              <w:rPr>
                <w:rFonts w:ascii="GHEA Grapalat" w:eastAsia="GHEA Grapalat" w:hAnsi="GHEA Grapalat" w:cs="GHEA Grapalat"/>
              </w:rPr>
            </w:pPr>
          </w:p>
        </w:tc>
      </w:tr>
    </w:tbl>
    <w:p w14:paraId="51FF692B" w14:textId="77777777" w:rsidR="00092E73"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B933531" w14:textId="77777777" w:rsidTr="007D52DB">
        <w:tc>
          <w:tcPr>
            <w:tcW w:w="2835" w:type="dxa"/>
            <w:shd w:val="clear" w:color="auto" w:fill="D9E2F3"/>
            <w:vAlign w:val="center"/>
          </w:tcPr>
          <w:p w14:paraId="4E7270A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759D0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74E62D6" w14:textId="77777777" w:rsidTr="007D52DB">
        <w:tc>
          <w:tcPr>
            <w:tcW w:w="2835" w:type="dxa"/>
            <w:shd w:val="clear" w:color="auto" w:fill="D9E2F3"/>
            <w:vAlign w:val="center"/>
          </w:tcPr>
          <w:p w14:paraId="096C8E8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4A41F38" w14:textId="77777777" w:rsidR="00092E73" w:rsidRPr="00FD1EE4" w:rsidRDefault="00092E73" w:rsidP="007D52DB">
            <w:pPr>
              <w:spacing w:before="240" w:after="240"/>
              <w:rPr>
                <w:rFonts w:ascii="GHEA Grapalat" w:eastAsia="GHEA Grapalat" w:hAnsi="GHEA Grapalat" w:cs="GHEA Grapalat"/>
              </w:rPr>
            </w:pPr>
          </w:p>
        </w:tc>
      </w:tr>
    </w:tbl>
    <w:p w14:paraId="25328E20"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83280F"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1650F6A1" w14:textId="77777777" w:rsidTr="007D52DB">
        <w:tc>
          <w:tcPr>
            <w:tcW w:w="9016" w:type="dxa"/>
            <w:shd w:val="clear" w:color="auto" w:fill="DBE5F1" w:themeFill="accent1" w:themeFillTint="33"/>
          </w:tcPr>
          <w:p w14:paraId="05A49767"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450AD748" w14:textId="77777777" w:rsidTr="007D52DB">
        <w:trPr>
          <w:trHeight w:val="10187"/>
        </w:trPr>
        <w:tc>
          <w:tcPr>
            <w:tcW w:w="9016" w:type="dxa"/>
          </w:tcPr>
          <w:p w14:paraId="3B123869" w14:textId="77777777" w:rsidR="00092E73" w:rsidRPr="00FD1EE4" w:rsidRDefault="00092E73" w:rsidP="007D52DB">
            <w:pPr>
              <w:rPr>
                <w:rFonts w:ascii="GHEA Grapalat" w:eastAsia="GHEA Grapalat" w:hAnsi="GHEA Grapalat" w:cs="GHEA Grapalat"/>
                <w:b/>
                <w:color w:val="000000"/>
              </w:rPr>
            </w:pPr>
          </w:p>
        </w:tc>
      </w:tr>
    </w:tbl>
    <w:p w14:paraId="4BF1B567"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12C91EDE" w14:textId="77777777" w:rsidR="00092E73" w:rsidRDefault="00092E73" w:rsidP="00092E73">
      <w:pPr>
        <w:rPr>
          <w:rFonts w:ascii="GHEA Grapalat" w:hAnsi="GHEA Grapalat"/>
          <w:b/>
        </w:rPr>
      </w:pPr>
    </w:p>
    <w:p w14:paraId="48B1D415" w14:textId="77777777" w:rsidR="00092E73" w:rsidRDefault="00092E73" w:rsidP="00092E73">
      <w:pPr>
        <w:rPr>
          <w:rFonts w:ascii="GHEA Grapalat" w:hAnsi="GHEA Grapalat"/>
          <w:b/>
        </w:rPr>
      </w:pPr>
      <w:r>
        <w:rPr>
          <w:rFonts w:ascii="GHEA Grapalat" w:hAnsi="GHEA Grapalat"/>
          <w:b/>
        </w:rPr>
        <w:br w:type="page"/>
      </w:r>
    </w:p>
    <w:p w14:paraId="692214A0"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5B7E26A6" w14:textId="77777777" w:rsidR="00092E73" w:rsidRPr="00490465" w:rsidRDefault="00092E73" w:rsidP="00092E73">
      <w:pPr>
        <w:spacing w:line="360" w:lineRule="auto"/>
        <w:jc w:val="center"/>
        <w:rPr>
          <w:rFonts w:ascii="GHEA Grapalat" w:hAnsi="GHEA Grapalat"/>
          <w:b/>
          <w:sz w:val="28"/>
          <w:szCs w:val="28"/>
          <w:lang w:val="hy-AM"/>
        </w:rPr>
      </w:pPr>
    </w:p>
    <w:p w14:paraId="119D970F"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5B8CB60" w14:textId="77777777" w:rsidR="00092E73" w:rsidRPr="00092E73" w:rsidRDefault="00092E73">
      <w:pPr>
        <w:pStyle w:val="ListParagraph"/>
        <w:numPr>
          <w:ilvl w:val="0"/>
          <w:numId w:val="3"/>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5F132A" w14:textId="77777777" w:rsidR="00092E73" w:rsidRPr="00092E73" w:rsidRDefault="00092E73">
      <w:pPr>
        <w:pStyle w:val="ListParagraph"/>
        <w:numPr>
          <w:ilvl w:val="0"/>
          <w:numId w:val="3"/>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436F24AC" w14:textId="77777777" w:rsidR="00092E73" w:rsidRPr="00092E73" w:rsidRDefault="00092E73">
      <w:pPr>
        <w:pStyle w:val="ListParagraph"/>
        <w:numPr>
          <w:ilvl w:val="0"/>
          <w:numId w:val="3"/>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9DEC26A" w14:textId="77777777" w:rsidR="00092E73" w:rsidRPr="00092E73" w:rsidRDefault="00092E73">
      <w:pPr>
        <w:pStyle w:val="ListParagraph"/>
        <w:numPr>
          <w:ilvl w:val="0"/>
          <w:numId w:val="2"/>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1D50D84"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5742C7D"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w:t>
      </w:r>
      <w:r w:rsidRPr="00092E73">
        <w:rPr>
          <w:rFonts w:ascii="GHEA Grapalat" w:hAnsi="GHEA Grapalat"/>
        </w:rPr>
        <w:lastRenderedPageBreak/>
        <w:t>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4DB7F57"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3B114D5"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2B78FC42" w14:textId="77777777" w:rsidR="00092E73" w:rsidRPr="00092E73" w:rsidRDefault="00092E73">
      <w:pPr>
        <w:pStyle w:val="ListParagraph"/>
        <w:numPr>
          <w:ilvl w:val="0"/>
          <w:numId w:val="5"/>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B723163"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DD92C2"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D53F69E" w14:textId="77777777" w:rsidR="00092E73" w:rsidRPr="00092E73" w:rsidRDefault="00092E73">
      <w:pPr>
        <w:pStyle w:val="ListParagraph"/>
        <w:numPr>
          <w:ilvl w:val="0"/>
          <w:numId w:val="6"/>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928D294"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E23670A"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7F3493FD"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F1E5B4E"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AA185B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w:t>
      </w:r>
      <w:r w:rsidRPr="00092E73">
        <w:rPr>
          <w:rFonts w:ascii="GHEA Grapalat" w:hAnsi="GHEA Grapalat"/>
        </w:rPr>
        <w:lastRenderedPageBreak/>
        <w:t xml:space="preserve">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192C6A5"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6DB7EA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2D95ECC3"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6BA8BB7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432DDBF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515D65A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710C0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C2821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904CC7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8241E6F"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7CB06D2D"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175943E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568F6FD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7C2E41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AB56E1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D4E695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42BEC6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419BF74" w14:textId="77777777" w:rsidR="00092E73" w:rsidRDefault="00092E73" w:rsidP="00092E73">
      <w:pPr>
        <w:contextualSpacing/>
        <w:jc w:val="both"/>
        <w:rPr>
          <w:rFonts w:ascii="GHEA Grapalat" w:hAnsi="GHEA Grapalat"/>
          <w:sz w:val="28"/>
          <w:szCs w:val="28"/>
        </w:rPr>
      </w:pPr>
    </w:p>
    <w:p w14:paraId="5AD2A546" w14:textId="77777777" w:rsidR="00092E73" w:rsidRDefault="00092E73" w:rsidP="00092E73">
      <w:pPr>
        <w:contextualSpacing/>
        <w:jc w:val="both"/>
        <w:rPr>
          <w:rFonts w:ascii="GHEA Grapalat" w:hAnsi="GHEA Grapalat"/>
          <w:sz w:val="28"/>
          <w:szCs w:val="28"/>
        </w:rPr>
      </w:pPr>
    </w:p>
    <w:p w14:paraId="5E1B49FE"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7F26DC3"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0A69BF8A" w14:textId="77777777" w:rsidR="00092E73" w:rsidRPr="006A7DC6" w:rsidRDefault="00092E73" w:rsidP="00092E73">
      <w:pPr>
        <w:rPr>
          <w:rFonts w:ascii="GHEA Grapalat" w:hAnsi="GHEA Grapalat"/>
          <w:b/>
          <w:lang w:val="hy-AM"/>
        </w:rPr>
      </w:pPr>
    </w:p>
    <w:p w14:paraId="15E5C19D"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2A416B85" w14:textId="07F3CC73"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lastRenderedPageBreak/>
        <w:t xml:space="preserve">под кодом </w:t>
      </w:r>
      <w:r w:rsidR="006132ED">
        <w:rPr>
          <w:rFonts w:ascii="GHEA Grapalat" w:hAnsi="GHEA Grapalat"/>
          <w:b/>
          <w:sz w:val="24"/>
          <w:szCs w:val="24"/>
        </w:rPr>
        <w:t>"</w:t>
      </w:r>
      <w:r w:rsidR="00C14573">
        <w:rPr>
          <w:rFonts w:ascii="GHEA Grapalat" w:hAnsi="GHEA Grapalat"/>
          <w:b/>
          <w:sz w:val="24"/>
          <w:szCs w:val="24"/>
        </w:rPr>
        <w:t>EQ-GHKhAshDzB-</w:t>
      </w:r>
      <w:r w:rsidR="00741DF0">
        <w:rPr>
          <w:rFonts w:ascii="GHEA Grapalat" w:hAnsi="GHEA Grapalat"/>
          <w:b/>
          <w:sz w:val="24"/>
          <w:szCs w:val="24"/>
        </w:rPr>
        <w:t>26/15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14:paraId="2AC68BBC" w14:textId="77777777" w:rsidR="00B2572B" w:rsidRPr="009044F1" w:rsidRDefault="00B2572B" w:rsidP="00B46D58">
      <w:pPr>
        <w:widowControl w:val="0"/>
        <w:spacing w:after="120"/>
        <w:ind w:firstLine="567"/>
        <w:jc w:val="center"/>
        <w:rPr>
          <w:rFonts w:ascii="GHEA Grapalat" w:hAnsi="GHEA Grapalat"/>
        </w:rPr>
      </w:pPr>
    </w:p>
    <w:p w14:paraId="1DEB6A8A"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B62EF4C" w14:textId="77777777" w:rsidR="00B2572B" w:rsidRPr="009044F1" w:rsidRDefault="00B2572B" w:rsidP="00B46D58">
      <w:pPr>
        <w:widowControl w:val="0"/>
        <w:spacing w:after="120"/>
        <w:ind w:firstLine="567"/>
        <w:jc w:val="center"/>
        <w:rPr>
          <w:rFonts w:ascii="GHEA Grapalat" w:hAnsi="GHEA Grapalat"/>
        </w:rPr>
      </w:pPr>
    </w:p>
    <w:p w14:paraId="4D83152B" w14:textId="5788A200"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14F49">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C14573">
        <w:rPr>
          <w:rFonts w:ascii="GHEA Grapalat" w:hAnsi="GHEA Grapalat"/>
          <w:spacing w:val="-6"/>
        </w:rPr>
        <w:t>EQ-GHKhAshDzB-</w:t>
      </w:r>
      <w:r w:rsidR="00741DF0">
        <w:rPr>
          <w:rFonts w:ascii="GHEA Grapalat" w:hAnsi="GHEA Grapalat"/>
          <w:spacing w:val="-6"/>
        </w:rPr>
        <w:t>26/15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CFF57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D082D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DB3F666"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C00A23C"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9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8"/>
        <w:gridCol w:w="3979"/>
        <w:gridCol w:w="1843"/>
        <w:gridCol w:w="1617"/>
        <w:gridCol w:w="1448"/>
      </w:tblGrid>
      <w:tr w:rsidR="00202EB4" w:rsidRPr="005744FC" w14:paraId="097C0173" w14:textId="77777777" w:rsidTr="0032570E">
        <w:trPr>
          <w:trHeight w:val="916"/>
          <w:jc w:val="center"/>
        </w:trPr>
        <w:tc>
          <w:tcPr>
            <w:tcW w:w="1058" w:type="dxa"/>
            <w:tcBorders>
              <w:top w:val="single" w:sz="4" w:space="0" w:color="auto"/>
              <w:left w:val="single" w:sz="4" w:space="0" w:color="auto"/>
              <w:right w:val="single" w:sz="4" w:space="0" w:color="auto"/>
            </w:tcBorders>
            <w:vAlign w:val="center"/>
          </w:tcPr>
          <w:p w14:paraId="1F5CC951"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979" w:type="dxa"/>
            <w:tcBorders>
              <w:top w:val="single" w:sz="4" w:space="0" w:color="auto"/>
              <w:left w:val="single" w:sz="4" w:space="0" w:color="auto"/>
              <w:right w:val="single" w:sz="4" w:space="0" w:color="auto"/>
            </w:tcBorders>
            <w:vAlign w:val="center"/>
          </w:tcPr>
          <w:p w14:paraId="45A3E305"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B49124E"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D500BDB"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02E3C261"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6A4B36A"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783E1D9"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1CB71630" w14:textId="77777777" w:rsidTr="0032570E">
        <w:trPr>
          <w:jc w:val="center"/>
        </w:trPr>
        <w:tc>
          <w:tcPr>
            <w:tcW w:w="1058" w:type="dxa"/>
            <w:tcBorders>
              <w:top w:val="single" w:sz="4" w:space="0" w:color="auto"/>
              <w:left w:val="single" w:sz="4" w:space="0" w:color="auto"/>
              <w:bottom w:val="single" w:sz="4" w:space="0" w:color="auto"/>
              <w:right w:val="single" w:sz="4" w:space="0" w:color="auto"/>
            </w:tcBorders>
            <w:shd w:val="clear" w:color="auto" w:fill="99CCFF"/>
            <w:vAlign w:val="center"/>
          </w:tcPr>
          <w:p w14:paraId="7550546B"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979" w:type="dxa"/>
            <w:tcBorders>
              <w:top w:val="single" w:sz="4" w:space="0" w:color="auto"/>
              <w:left w:val="single" w:sz="4" w:space="0" w:color="auto"/>
              <w:bottom w:val="single" w:sz="4" w:space="0" w:color="auto"/>
              <w:right w:val="single" w:sz="4" w:space="0" w:color="auto"/>
            </w:tcBorders>
            <w:shd w:val="clear" w:color="auto" w:fill="99CCFF"/>
          </w:tcPr>
          <w:p w14:paraId="25C37D31"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57A67F11"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296586D8"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6F2D3E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C847A6" w:rsidRPr="005744FC" w14:paraId="7E5F47CD" w14:textId="77777777" w:rsidTr="0032570E">
        <w:trPr>
          <w:trHeight w:val="20"/>
          <w:jc w:val="center"/>
        </w:trPr>
        <w:tc>
          <w:tcPr>
            <w:tcW w:w="1058" w:type="dxa"/>
            <w:tcBorders>
              <w:top w:val="single" w:sz="4" w:space="0" w:color="auto"/>
              <w:left w:val="single" w:sz="4" w:space="0" w:color="auto"/>
              <w:bottom w:val="single" w:sz="4" w:space="0" w:color="auto"/>
              <w:right w:val="single" w:sz="4" w:space="0" w:color="auto"/>
            </w:tcBorders>
            <w:vAlign w:val="center"/>
          </w:tcPr>
          <w:p w14:paraId="36DAF2CD" w14:textId="77777777" w:rsidR="00C847A6" w:rsidRPr="005744FC" w:rsidRDefault="00C847A6" w:rsidP="00C847A6">
            <w:pPr>
              <w:widowControl w:val="0"/>
              <w:jc w:val="center"/>
              <w:rPr>
                <w:rFonts w:ascii="GHEA Grapalat" w:hAnsi="GHEA Grapalat"/>
                <w:b/>
                <w:bCs/>
                <w:sz w:val="20"/>
                <w:szCs w:val="20"/>
              </w:rPr>
            </w:pPr>
            <w:r w:rsidRPr="005744FC">
              <w:rPr>
                <w:rFonts w:ascii="GHEA Grapalat" w:hAnsi="GHEA Grapalat"/>
                <w:b/>
                <w:sz w:val="20"/>
                <w:szCs w:val="20"/>
              </w:rPr>
              <w:t>1</w:t>
            </w:r>
          </w:p>
        </w:tc>
        <w:tc>
          <w:tcPr>
            <w:tcW w:w="3979" w:type="dxa"/>
            <w:tcBorders>
              <w:top w:val="single" w:sz="4" w:space="0" w:color="auto"/>
              <w:left w:val="single" w:sz="4" w:space="0" w:color="auto"/>
              <w:bottom w:val="single" w:sz="4" w:space="0" w:color="auto"/>
              <w:right w:val="single" w:sz="4" w:space="0" w:color="auto"/>
            </w:tcBorders>
            <w:vAlign w:val="center"/>
          </w:tcPr>
          <w:p w14:paraId="08A16144" w14:textId="48E6E5C0" w:rsidR="00C847A6" w:rsidRPr="00484E39" w:rsidRDefault="00741DF0" w:rsidP="00C847A6">
            <w:pPr>
              <w:pStyle w:val="BodyTextIndent2"/>
              <w:widowControl w:val="0"/>
              <w:spacing w:after="120" w:line="240" w:lineRule="auto"/>
              <w:ind w:firstLine="0"/>
              <w:jc w:val="left"/>
              <w:rPr>
                <w:rFonts w:ascii="GHEA Grapalat" w:hAnsi="GHEA Grapalat"/>
                <w:sz w:val="18"/>
                <w:szCs w:val="18"/>
                <w:u w:val="single"/>
                <w:vertAlign w:val="subscript"/>
              </w:rPr>
            </w:pPr>
            <w:r>
              <w:rPr>
                <w:rFonts w:ascii="GHEA Grapalat" w:hAnsi="GHEA Grapalat"/>
                <w:sz w:val="18"/>
                <w:szCs w:val="18"/>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C14573">
              <w:rPr>
                <w:rFonts w:ascii="GHEA Grapalat" w:hAnsi="GHEA Grapalat"/>
                <w:sz w:val="18"/>
                <w:szCs w:val="18"/>
              </w:rPr>
              <w:t>.</w:t>
            </w:r>
            <w:r w:rsidR="004D1D80">
              <w:rPr>
                <w:rFonts w:ascii="GHEA Grapalat" w:hAnsi="GHEA Grapalat"/>
                <w:sz w:val="18"/>
                <w:szCs w:val="18"/>
              </w:rPr>
              <w:t>.</w:t>
            </w:r>
            <w:r w:rsidR="000E1BAA">
              <w:rPr>
                <w:rFonts w:ascii="GHEA Grapalat" w:hAnsi="GHEA Grapalat"/>
                <w:sz w:val="18"/>
                <w:szCs w:val="18"/>
              </w:rPr>
              <w:t>.</w:t>
            </w:r>
            <w:r w:rsidR="00C73CCC" w:rsidRPr="00C73CCC">
              <w:rPr>
                <w:rFonts w:ascii="GHEA Grapalat" w:hAnsi="GHEA Grapalat"/>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Pr>
          <w:p w14:paraId="321D296C" w14:textId="77777777" w:rsidR="00C847A6" w:rsidRPr="005744FC" w:rsidRDefault="00C847A6" w:rsidP="00C847A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23CAE529" w14:textId="77777777" w:rsidR="00C847A6" w:rsidRPr="005744FC" w:rsidRDefault="00C847A6" w:rsidP="00C847A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39C60FF7" w14:textId="77777777" w:rsidR="00C847A6" w:rsidRPr="005744FC" w:rsidRDefault="00C847A6" w:rsidP="00C847A6">
            <w:pPr>
              <w:widowControl w:val="0"/>
              <w:jc w:val="center"/>
              <w:rPr>
                <w:rFonts w:ascii="GHEA Grapalat" w:hAnsi="GHEA Grapalat"/>
                <w:sz w:val="20"/>
                <w:szCs w:val="20"/>
              </w:rPr>
            </w:pPr>
          </w:p>
        </w:tc>
      </w:tr>
    </w:tbl>
    <w:p w14:paraId="285271D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DE6345F" w14:textId="77777777" w:rsidR="00DC619D" w:rsidRPr="00484E39" w:rsidRDefault="00374F4A" w:rsidP="00484E39">
      <w:pPr>
        <w:widowControl w:val="0"/>
        <w:tabs>
          <w:tab w:val="left" w:pos="7513"/>
        </w:tabs>
        <w:spacing w:after="160"/>
        <w:ind w:left="709"/>
        <w:jc w:val="both"/>
        <w:rPr>
          <w:rFonts w:ascii="GHEA Grapalat" w:hAnsi="GHEA Grapalat" w:cs="Arial"/>
          <w:sz w:val="16"/>
          <w:lang w:val="hy-AM"/>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374169A" w14:textId="77777777" w:rsidR="00B2572B" w:rsidRPr="00484E39" w:rsidRDefault="00B2572B" w:rsidP="00B46D58">
      <w:pPr>
        <w:widowControl w:val="0"/>
        <w:spacing w:after="160"/>
        <w:jc w:val="right"/>
        <w:rPr>
          <w:rFonts w:ascii="GHEA Grapalat" w:hAnsi="GHEA Grapalat"/>
          <w:sz w:val="20"/>
          <w:szCs w:val="20"/>
        </w:rPr>
      </w:pPr>
      <w:r w:rsidRPr="00484E39">
        <w:rPr>
          <w:rFonts w:ascii="GHEA Grapalat" w:hAnsi="GHEA Grapalat"/>
          <w:sz w:val="20"/>
          <w:szCs w:val="20"/>
        </w:rPr>
        <w:t>М. П.</w:t>
      </w:r>
    </w:p>
    <w:p w14:paraId="1793CF9D" w14:textId="77777777" w:rsidR="008D24C2" w:rsidRPr="006A7DC6" w:rsidRDefault="008D24C2" w:rsidP="006013EE">
      <w:pPr>
        <w:rPr>
          <w:rFonts w:ascii="GHEA Grapalat" w:hAnsi="GHEA Grapalat"/>
          <w:b/>
          <w:lang w:val="hy-AM"/>
        </w:rPr>
      </w:pPr>
    </w:p>
    <w:p w14:paraId="1C908052" w14:textId="77777777" w:rsidR="003177F1" w:rsidRDefault="003177F1" w:rsidP="00235549">
      <w:pPr>
        <w:widowControl w:val="0"/>
        <w:spacing w:after="160"/>
        <w:ind w:firstLine="567"/>
        <w:jc w:val="right"/>
        <w:rPr>
          <w:rFonts w:ascii="GHEA Grapalat" w:hAnsi="GHEA Grapalat"/>
          <w:b/>
          <w:lang w:val="hy-AM"/>
        </w:rPr>
      </w:pPr>
    </w:p>
    <w:p w14:paraId="6E978BCC" w14:textId="77777777" w:rsidR="003177F1" w:rsidRDefault="003177F1" w:rsidP="00235549">
      <w:pPr>
        <w:widowControl w:val="0"/>
        <w:spacing w:after="160"/>
        <w:ind w:firstLine="567"/>
        <w:jc w:val="right"/>
        <w:rPr>
          <w:rFonts w:ascii="GHEA Grapalat" w:hAnsi="GHEA Grapalat"/>
          <w:b/>
          <w:lang w:val="hy-AM"/>
        </w:rPr>
      </w:pPr>
    </w:p>
    <w:p w14:paraId="46DB1249" w14:textId="77777777" w:rsidR="003177F1" w:rsidRDefault="003177F1" w:rsidP="00235549">
      <w:pPr>
        <w:widowControl w:val="0"/>
        <w:spacing w:after="160"/>
        <w:ind w:firstLine="567"/>
        <w:jc w:val="right"/>
        <w:rPr>
          <w:rFonts w:ascii="GHEA Grapalat" w:hAnsi="GHEA Grapalat"/>
          <w:b/>
          <w:lang w:val="hy-AM"/>
        </w:rPr>
      </w:pPr>
    </w:p>
    <w:p w14:paraId="5D595A0D" w14:textId="77777777" w:rsidR="003177F1" w:rsidRDefault="003177F1" w:rsidP="00235549">
      <w:pPr>
        <w:widowControl w:val="0"/>
        <w:spacing w:after="160"/>
        <w:ind w:firstLine="567"/>
        <w:jc w:val="right"/>
        <w:rPr>
          <w:rFonts w:ascii="GHEA Grapalat" w:hAnsi="GHEA Grapalat"/>
          <w:b/>
          <w:lang w:val="hy-AM"/>
        </w:rPr>
      </w:pPr>
    </w:p>
    <w:p w14:paraId="410AE03A" w14:textId="77777777" w:rsidR="003D67E7" w:rsidRDefault="003D67E7" w:rsidP="00235549">
      <w:pPr>
        <w:widowControl w:val="0"/>
        <w:spacing w:after="160"/>
        <w:ind w:firstLine="567"/>
        <w:jc w:val="right"/>
        <w:rPr>
          <w:rFonts w:ascii="GHEA Grapalat" w:hAnsi="GHEA Grapalat"/>
          <w:b/>
          <w:lang w:val="hy-AM"/>
        </w:rPr>
      </w:pPr>
    </w:p>
    <w:p w14:paraId="5F122B2D" w14:textId="77777777" w:rsidR="003D67E7" w:rsidRDefault="003D67E7" w:rsidP="00235549">
      <w:pPr>
        <w:widowControl w:val="0"/>
        <w:spacing w:after="160"/>
        <w:ind w:firstLine="567"/>
        <w:jc w:val="right"/>
        <w:rPr>
          <w:rFonts w:ascii="GHEA Grapalat" w:hAnsi="GHEA Grapalat"/>
          <w:b/>
          <w:lang w:val="hy-AM"/>
        </w:rPr>
      </w:pPr>
    </w:p>
    <w:p w14:paraId="47E09544" w14:textId="77777777" w:rsidR="003177F1" w:rsidRDefault="003177F1" w:rsidP="00235549">
      <w:pPr>
        <w:widowControl w:val="0"/>
        <w:spacing w:after="160"/>
        <w:ind w:firstLine="567"/>
        <w:jc w:val="right"/>
        <w:rPr>
          <w:rFonts w:ascii="GHEA Grapalat" w:hAnsi="GHEA Grapalat"/>
          <w:b/>
          <w:lang w:val="hy-AM"/>
        </w:rPr>
      </w:pPr>
    </w:p>
    <w:p w14:paraId="0DCB24CD" w14:textId="77777777" w:rsidR="003177F1" w:rsidRDefault="003177F1" w:rsidP="00235549">
      <w:pPr>
        <w:widowControl w:val="0"/>
        <w:spacing w:after="160"/>
        <w:ind w:firstLine="567"/>
        <w:jc w:val="right"/>
        <w:rPr>
          <w:rFonts w:ascii="GHEA Grapalat" w:hAnsi="GHEA Grapalat"/>
          <w:b/>
          <w:lang w:val="hy-AM"/>
        </w:rPr>
      </w:pPr>
    </w:p>
    <w:p w14:paraId="40829CB6" w14:textId="77777777" w:rsidR="006561C6" w:rsidRDefault="006561C6" w:rsidP="00235549">
      <w:pPr>
        <w:widowControl w:val="0"/>
        <w:spacing w:after="160"/>
        <w:ind w:firstLine="567"/>
        <w:jc w:val="right"/>
        <w:rPr>
          <w:rFonts w:ascii="GHEA Grapalat" w:hAnsi="GHEA Grapalat"/>
          <w:b/>
        </w:rPr>
      </w:pPr>
    </w:p>
    <w:p w14:paraId="6DC2D0AD" w14:textId="77777777" w:rsidR="006561C6" w:rsidRDefault="006561C6" w:rsidP="00235549">
      <w:pPr>
        <w:widowControl w:val="0"/>
        <w:spacing w:after="160"/>
        <w:ind w:firstLine="567"/>
        <w:jc w:val="right"/>
        <w:rPr>
          <w:rFonts w:ascii="GHEA Grapalat" w:hAnsi="GHEA Grapalat"/>
          <w:b/>
        </w:rPr>
      </w:pPr>
    </w:p>
    <w:p w14:paraId="65CC5F87" w14:textId="77777777" w:rsidR="006561C6" w:rsidRDefault="006561C6" w:rsidP="00235549">
      <w:pPr>
        <w:widowControl w:val="0"/>
        <w:spacing w:after="160"/>
        <w:ind w:firstLine="567"/>
        <w:jc w:val="right"/>
        <w:rPr>
          <w:rFonts w:ascii="GHEA Grapalat" w:hAnsi="GHEA Grapalat"/>
          <w:b/>
        </w:rPr>
      </w:pPr>
    </w:p>
    <w:p w14:paraId="454F90CF"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187321DB" w14:textId="4DAFFF22"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C14573">
        <w:rPr>
          <w:rFonts w:ascii="GHEA Grapalat" w:hAnsi="GHEA Grapalat"/>
          <w:b/>
          <w:sz w:val="24"/>
          <w:szCs w:val="24"/>
        </w:rPr>
        <w:t>EQ-GHKhAshDzB-</w:t>
      </w:r>
      <w:r w:rsidR="00741DF0">
        <w:rPr>
          <w:rFonts w:ascii="GHEA Grapalat" w:hAnsi="GHEA Grapalat"/>
          <w:b/>
          <w:sz w:val="24"/>
          <w:szCs w:val="24"/>
        </w:rPr>
        <w:t>26/15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2"/>
        <w:t>*</w:t>
      </w:r>
    </w:p>
    <w:p w14:paraId="13E67B12" w14:textId="77777777" w:rsidR="001005B0" w:rsidRPr="00B138F3" w:rsidRDefault="001005B0" w:rsidP="00B46D58">
      <w:pPr>
        <w:widowControl w:val="0"/>
        <w:spacing w:after="160"/>
        <w:ind w:left="567" w:right="565"/>
        <w:jc w:val="center"/>
        <w:rPr>
          <w:rFonts w:ascii="GHEA Grapalat" w:hAnsi="GHEA Grapalat"/>
          <w:b/>
        </w:rPr>
      </w:pPr>
    </w:p>
    <w:p w14:paraId="0C0C10F9"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5F3D31C"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5F6AAEB" w14:textId="77777777" w:rsidR="001005B0" w:rsidRPr="00B138F3" w:rsidRDefault="001005B0" w:rsidP="00B46D58">
      <w:pPr>
        <w:widowControl w:val="0"/>
        <w:spacing w:after="160"/>
        <w:ind w:left="567" w:right="565"/>
        <w:jc w:val="center"/>
        <w:rPr>
          <w:rFonts w:ascii="GHEA Grapalat" w:hAnsi="GHEA Grapalat"/>
          <w:b/>
        </w:rPr>
      </w:pPr>
    </w:p>
    <w:p w14:paraId="5307D9BA"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F38A509"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B203CC2"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EC7CD4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621BA8F6"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5A2DC2B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8943FD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A623F5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625192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843464F"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7ED2DAD"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0FE0BAE"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D12F72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B9FED42"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57265B">
        <w:rPr>
          <w:rFonts w:ascii="GHEA Grapalat" w:eastAsiaTheme="minorHAnsi" w:hAnsi="GHEA Grapalat" w:cstheme="minorBidi"/>
          <w:lang w:val="hy-AM"/>
        </w:rPr>
        <w:t xml:space="preserve"> </w:t>
      </w:r>
      <w:r w:rsidR="0057265B" w:rsidRPr="0057265B">
        <w:rPr>
          <w:rFonts w:ascii="GHEA Grapalat" w:eastAsiaTheme="minorHAnsi" w:hAnsi="GHEA Grapalat" w:cstheme="minorBidi"/>
          <w:b/>
          <w:bCs/>
          <w:u w:val="single"/>
          <w:lang w:val="hy-AM"/>
        </w:rPr>
        <w:t>900015211429</w:t>
      </w:r>
      <w:r w:rsidR="0057265B">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бенефициара.</w:t>
      </w:r>
    </w:p>
    <w:p w14:paraId="615DB3E6"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8C1588">
        <w:rPr>
          <w:rFonts w:ascii="GHEA Grapalat" w:eastAsiaTheme="minorHAnsi" w:hAnsi="GHEA Grapalat" w:cstheme="minorBidi"/>
          <w:sz w:val="18"/>
          <w:szCs w:val="18"/>
        </w:rPr>
        <w:t>*</w:t>
      </w:r>
    </w:p>
    <w:p w14:paraId="62CB5DD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EDCC2ED"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62EB73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936BC60"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w:t>
      </w:r>
      <w:r w:rsidR="001B2AFD">
        <w:rPr>
          <w:rFonts w:ascii="GHEA Grapalat" w:eastAsiaTheme="minorHAnsi" w:hAnsi="GHEA Grapalat" w:cstheme="minorBidi"/>
        </w:rPr>
        <w:t>с момента выпуска и в силе</w:t>
      </w:r>
      <w:r w:rsidR="00E716C0">
        <w:rPr>
          <w:rFonts w:ascii="GHEA Grapalat" w:eastAsiaTheme="minorHAnsi" w:hAnsi="GHEA Grapalat" w:cstheme="minorBidi"/>
        </w:rPr>
        <w:t xml:space="preserve"> </w:t>
      </w:r>
      <w:r w:rsidRPr="00F00F71">
        <w:rPr>
          <w:rFonts w:ascii="GHEA Grapalat" w:eastAsiaTheme="minorHAnsi" w:hAnsi="GHEA Grapalat" w:cstheme="minorBidi"/>
        </w:rPr>
        <w:t>со дня вступления в силу договора N________________________ заключаемого  между  бенефициаром и</w:t>
      </w:r>
      <w:del w:id="18" w:author="Vardan" w:date="2023-07-06T22:43:00Z">
        <w:r w:rsidRPr="00F00F71" w:rsidDel="00E716C0">
          <w:rPr>
            <w:rFonts w:ascii="GHEA Grapalat" w:eastAsiaTheme="minorHAnsi" w:hAnsi="GHEA Grapalat" w:cstheme="minorBidi"/>
          </w:rPr>
          <w:delText xml:space="preserve"> </w:delText>
        </w:r>
      </w:del>
      <w:r w:rsidRPr="00F00F71">
        <w:rPr>
          <w:rFonts w:ascii="GHEA Grapalat" w:eastAsiaTheme="minorHAnsi" w:hAnsi="GHEA Grapalat" w:cstheme="minorBidi"/>
        </w:rPr>
        <w:t xml:space="preserve">    </w:t>
      </w:r>
    </w:p>
    <w:p w14:paraId="33E58618" w14:textId="77777777" w:rsidR="00EB1A78" w:rsidRPr="00F00F71" w:rsidRDefault="00E716C0" w:rsidP="00EB1A7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EB1A78" w:rsidRPr="00F00F71">
        <w:rPr>
          <w:rFonts w:ascii="GHEA Grapalat" w:eastAsiaTheme="minorHAnsi" w:hAnsi="GHEA Grapalat" w:cstheme="minorBidi"/>
          <w:sz w:val="18"/>
          <w:szCs w:val="18"/>
        </w:rPr>
        <w:t>номер заключаемого договара</w:t>
      </w:r>
    </w:p>
    <w:p w14:paraId="07560AAF"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AE48563" w14:textId="77777777" w:rsidR="00EB1A78" w:rsidRPr="00F00F71" w:rsidRDefault="00E716C0" w:rsidP="00E716C0">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rPr>
        <w:t xml:space="preserve">принципалом </w:t>
      </w:r>
      <w:r w:rsidR="00EB1A78" w:rsidRPr="00F00F71">
        <w:rPr>
          <w:rFonts w:ascii="GHEA Grapalat" w:eastAsiaTheme="minorHAnsi" w:hAnsi="GHEA Grapalat" w:cstheme="minorBidi"/>
        </w:rPr>
        <w:t xml:space="preserve">и действует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в</w:t>
      </w:r>
      <w:r w:rsidR="00EB1A78" w:rsidRPr="00F00F71">
        <w:rPr>
          <w:rFonts w:ascii="GHEA Grapalat" w:hAnsi="GHEA Grapalat"/>
        </w:rPr>
        <w:t>ключительно</w:t>
      </w:r>
      <w:r w:rsidR="00EB1A78" w:rsidRPr="00F00F71">
        <w:rPr>
          <w:rFonts w:ascii="GHEA Grapalat" w:eastAsiaTheme="minorHAnsi" w:hAnsi="GHEA Grapalat" w:cstheme="minorBidi"/>
        </w:rPr>
        <w:t xml:space="preserve"> до девяностого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рабочего дня</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 xml:space="preserve">следующего за днем </w:t>
      </w:r>
      <w:r w:rsidR="00EB1A78" w:rsidRPr="00F00F71">
        <w:rPr>
          <w:rFonts w:ascii="GHEA Grapalat" w:eastAsiaTheme="minorHAnsi" w:hAnsi="GHEA Grapalat" w:cstheme="minorBidi"/>
          <w:lang w:val="hy-AM"/>
        </w:rPr>
        <w:t>-------------------------------------------------------</w:t>
      </w:r>
      <w:r w:rsidR="00EB1A78" w:rsidRPr="00F00F71">
        <w:rPr>
          <w:rFonts w:ascii="GHEA Grapalat" w:eastAsiaTheme="minorHAnsi" w:hAnsi="GHEA Grapalat" w:cstheme="minorBidi"/>
        </w:rPr>
        <w:t>------------------</w:t>
      </w:r>
      <w:r w:rsidR="00EB1A78" w:rsidRPr="00F00F71">
        <w:rPr>
          <w:rFonts w:ascii="GHEA Grapalat" w:eastAsiaTheme="minorHAnsi" w:hAnsi="GHEA Grapalat" w:cstheme="minorBidi"/>
          <w:lang w:val="hy-AM"/>
        </w:rPr>
        <w:t>----------</w:t>
      </w:r>
      <w:r>
        <w:rPr>
          <w:rFonts w:ascii="GHEA Grapalat" w:eastAsiaTheme="minorHAnsi" w:hAnsi="GHEA Grapalat" w:cstheme="minorBidi"/>
        </w:rPr>
        <w:t>-----------------------</w:t>
      </w:r>
      <w:r w:rsidR="00EB1A78" w:rsidRPr="00F00F71">
        <w:rPr>
          <w:rFonts w:eastAsiaTheme="minorHAnsi" w:cstheme="minorBidi"/>
        </w:rPr>
        <w:t xml:space="preserve"> </w:t>
      </w:r>
      <w:r w:rsidR="00EB1A78" w:rsidRPr="00F00F71">
        <w:rPr>
          <w:rFonts w:eastAsiaTheme="minorHAnsi" w:cstheme="minorBidi"/>
          <w:lang w:val="hy-AM"/>
        </w:rPr>
        <w:t>.</w:t>
      </w:r>
      <w:r w:rsidR="00EB1A78" w:rsidRPr="00F00F71">
        <w:rPr>
          <w:rFonts w:eastAsiaTheme="minorHAnsi" w:cstheme="minorBidi"/>
        </w:rPr>
        <w:t xml:space="preserve">                    </w:t>
      </w:r>
      <w:r>
        <w:rPr>
          <w:rFonts w:eastAsiaTheme="minorHAnsi" w:cstheme="minorBidi"/>
        </w:rPr>
        <w:t xml:space="preserve">                                  </w:t>
      </w:r>
      <w:r w:rsidR="00EB1A78" w:rsidRPr="00F00F71">
        <w:rPr>
          <w:rFonts w:ascii="GHEA Grapalat" w:hAnsi="GHEA Grapalat"/>
          <w:sz w:val="16"/>
          <w:szCs w:val="16"/>
        </w:rPr>
        <w:t>крайний   срок</w:t>
      </w:r>
      <w:r w:rsidR="00EB1A78" w:rsidRPr="00F00F71">
        <w:rPr>
          <w:rFonts w:ascii="GHEA Grapalat" w:eastAsiaTheme="minorHAnsi" w:hAnsi="GHEA Grapalat" w:cstheme="minorBidi"/>
          <w:sz w:val="16"/>
          <w:szCs w:val="16"/>
        </w:rPr>
        <w:t xml:space="preserve"> выполнения работ</w:t>
      </w:r>
      <w:r w:rsidR="00EB1A78" w:rsidRPr="00F00F71">
        <w:rPr>
          <w:rFonts w:ascii="GHEA Grapalat" w:hAnsi="GHEA Grapalat"/>
          <w:sz w:val="16"/>
          <w:szCs w:val="16"/>
        </w:rPr>
        <w:t>, предусмотренный заключаемым договором, включая гарантийный срок</w:t>
      </w:r>
    </w:p>
    <w:p w14:paraId="7BDDE813" w14:textId="2C8C7425" w:rsidR="00E716C0" w:rsidRDefault="008269CF" w:rsidP="0057265B">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w:t>
      </w:r>
      <w:proofErr w:type="spellStart"/>
      <w:r w:rsidR="001E541C">
        <w:rPr>
          <w:rFonts w:ascii="GHEA Grapalat" w:eastAsiaTheme="minorHAnsi" w:hAnsi="GHEA Grapalat" w:cstheme="minorBidi"/>
          <w:b/>
          <w:bCs/>
          <w:u w:val="single"/>
          <w:lang w:val="en-US"/>
        </w:rPr>
        <w:t>vachagan</w:t>
      </w:r>
      <w:proofErr w:type="spellEnd"/>
      <w:r w:rsidR="001E541C" w:rsidRPr="001E541C">
        <w:rPr>
          <w:rFonts w:ascii="GHEA Grapalat" w:eastAsiaTheme="minorHAnsi" w:hAnsi="GHEA Grapalat" w:cstheme="minorBidi"/>
          <w:b/>
          <w:bCs/>
          <w:u w:val="single"/>
        </w:rPr>
        <w:t>.</w:t>
      </w:r>
      <w:proofErr w:type="spellStart"/>
      <w:r w:rsidR="001E541C">
        <w:rPr>
          <w:rFonts w:ascii="GHEA Grapalat" w:eastAsiaTheme="minorHAnsi" w:hAnsi="GHEA Grapalat" w:cstheme="minorBidi"/>
          <w:b/>
          <w:bCs/>
          <w:u w:val="single"/>
          <w:lang w:val="en-US"/>
        </w:rPr>
        <w:t>mejunc</w:t>
      </w:r>
      <w:proofErr w:type="spellEnd"/>
      <w:r w:rsidR="00635F16" w:rsidRPr="00635F16">
        <w:rPr>
          <w:rFonts w:ascii="GHEA Grapalat" w:eastAsiaTheme="minorHAnsi" w:hAnsi="GHEA Grapalat" w:cstheme="minorBidi"/>
          <w:b/>
          <w:bCs/>
          <w:u w:val="single"/>
        </w:rPr>
        <w:t>@</w:t>
      </w:r>
      <w:proofErr w:type="spellStart"/>
      <w:r w:rsidR="00635F16">
        <w:rPr>
          <w:rFonts w:ascii="GHEA Grapalat" w:eastAsiaTheme="minorHAnsi" w:hAnsi="GHEA Grapalat" w:cstheme="minorBidi"/>
          <w:b/>
          <w:bCs/>
          <w:u w:val="single"/>
          <w:lang w:val="en-US"/>
        </w:rPr>
        <w:t>yerevan</w:t>
      </w:r>
      <w:proofErr w:type="spellEnd"/>
      <w:r w:rsidR="00635F16" w:rsidRPr="00635F16">
        <w:rPr>
          <w:rFonts w:ascii="GHEA Grapalat" w:eastAsiaTheme="minorHAnsi" w:hAnsi="GHEA Grapalat" w:cstheme="minorBidi"/>
          <w:b/>
          <w:bCs/>
          <w:u w:val="single"/>
        </w:rPr>
        <w:t>.</w:t>
      </w:r>
      <w:r w:rsidR="00635F16">
        <w:rPr>
          <w:rFonts w:ascii="GHEA Grapalat" w:eastAsiaTheme="minorHAnsi" w:hAnsi="GHEA Grapalat" w:cstheme="minorBidi"/>
          <w:b/>
          <w:bCs/>
          <w:u w:val="single"/>
          <w:lang w:val="en-US"/>
        </w:rPr>
        <w:t>am</w:t>
      </w:r>
    </w:p>
    <w:p w14:paraId="0B1D1B30"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 xml:space="preserve">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76A8C4B2"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438ECCB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58503942"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8B17C56"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BFB9D2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EC9881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4768B7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CFFA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0FBDED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51624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33E0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4352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7B4ED1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2F8ED6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2B8D5CC"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17EEC84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871FF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0E239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1C2A7C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AB3D3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B57F1C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7E2F26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87A19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F2209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7DE29DB"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0F8752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6B219CE" w14:textId="77777777" w:rsidR="00F331AD" w:rsidRPr="002A4554" w:rsidRDefault="00F331AD" w:rsidP="000A214C">
      <w:pPr>
        <w:widowControl w:val="0"/>
        <w:spacing w:after="160"/>
        <w:jc w:val="right"/>
        <w:rPr>
          <w:rFonts w:ascii="GHEA Grapalat" w:hAnsi="GHEA Grapalat"/>
          <w:i/>
        </w:rPr>
      </w:pPr>
    </w:p>
    <w:p w14:paraId="4994AAC2" w14:textId="77777777" w:rsidR="00F331AD" w:rsidRPr="002A4554" w:rsidRDefault="00F331AD" w:rsidP="000A214C">
      <w:pPr>
        <w:widowControl w:val="0"/>
        <w:spacing w:after="160"/>
        <w:jc w:val="right"/>
        <w:rPr>
          <w:rFonts w:ascii="GHEA Grapalat" w:hAnsi="GHEA Grapalat"/>
          <w:i/>
        </w:rPr>
      </w:pPr>
    </w:p>
    <w:p w14:paraId="6767B3C9" w14:textId="77777777" w:rsidR="00F331AD" w:rsidRPr="002A4554" w:rsidRDefault="00F331AD" w:rsidP="000A214C">
      <w:pPr>
        <w:widowControl w:val="0"/>
        <w:spacing w:after="160"/>
        <w:jc w:val="right"/>
        <w:rPr>
          <w:rFonts w:ascii="GHEA Grapalat" w:hAnsi="GHEA Grapalat"/>
          <w:i/>
        </w:rPr>
      </w:pPr>
    </w:p>
    <w:p w14:paraId="106901A9" w14:textId="77777777" w:rsidR="00F331AD" w:rsidRPr="002A4554" w:rsidRDefault="00F331AD" w:rsidP="000A214C">
      <w:pPr>
        <w:widowControl w:val="0"/>
        <w:spacing w:after="160"/>
        <w:jc w:val="right"/>
        <w:rPr>
          <w:rFonts w:ascii="GHEA Grapalat" w:hAnsi="GHEA Grapalat"/>
          <w:i/>
        </w:rPr>
      </w:pPr>
    </w:p>
    <w:p w14:paraId="2771697E" w14:textId="77777777" w:rsidR="00F331AD" w:rsidRPr="00C2292B" w:rsidRDefault="00F331AD" w:rsidP="000A214C">
      <w:pPr>
        <w:widowControl w:val="0"/>
        <w:spacing w:after="160"/>
        <w:jc w:val="right"/>
        <w:rPr>
          <w:rFonts w:ascii="GHEA Grapalat" w:hAnsi="GHEA Grapalat"/>
          <w:i/>
        </w:rPr>
      </w:pPr>
    </w:p>
    <w:p w14:paraId="44E8C9FC" w14:textId="77777777" w:rsidR="0057265B" w:rsidRPr="00C2292B" w:rsidRDefault="0057265B" w:rsidP="000A214C">
      <w:pPr>
        <w:widowControl w:val="0"/>
        <w:spacing w:after="160"/>
        <w:jc w:val="right"/>
        <w:rPr>
          <w:rFonts w:ascii="GHEA Grapalat" w:hAnsi="GHEA Grapalat"/>
          <w:i/>
        </w:rPr>
      </w:pPr>
    </w:p>
    <w:p w14:paraId="31999FC4" w14:textId="77777777" w:rsidR="0057265B" w:rsidRPr="00C2292B" w:rsidRDefault="0057265B" w:rsidP="000A214C">
      <w:pPr>
        <w:widowControl w:val="0"/>
        <w:spacing w:after="160"/>
        <w:jc w:val="right"/>
        <w:rPr>
          <w:rFonts w:ascii="GHEA Grapalat" w:hAnsi="GHEA Grapalat"/>
          <w:i/>
        </w:rPr>
      </w:pPr>
    </w:p>
    <w:p w14:paraId="6D92E629" w14:textId="77777777" w:rsidR="00F331AD" w:rsidRDefault="00F331AD" w:rsidP="000A214C">
      <w:pPr>
        <w:widowControl w:val="0"/>
        <w:spacing w:after="160"/>
        <w:jc w:val="right"/>
        <w:rPr>
          <w:rFonts w:ascii="GHEA Grapalat" w:hAnsi="GHEA Grapalat"/>
          <w:i/>
          <w:lang w:val="hy-AM"/>
        </w:rPr>
      </w:pPr>
    </w:p>
    <w:p w14:paraId="3794A96F" w14:textId="77777777" w:rsidR="00EE7AED" w:rsidRDefault="00EE7AED" w:rsidP="000A214C">
      <w:pPr>
        <w:widowControl w:val="0"/>
        <w:spacing w:after="160"/>
        <w:jc w:val="right"/>
        <w:rPr>
          <w:rFonts w:ascii="GHEA Grapalat" w:hAnsi="GHEA Grapalat"/>
          <w:i/>
          <w:lang w:val="hy-AM"/>
        </w:rPr>
      </w:pPr>
    </w:p>
    <w:p w14:paraId="5D34C896" w14:textId="77777777" w:rsidR="00EE7AED" w:rsidRDefault="00EE7AED" w:rsidP="000A214C">
      <w:pPr>
        <w:widowControl w:val="0"/>
        <w:spacing w:after="160"/>
        <w:jc w:val="right"/>
        <w:rPr>
          <w:rFonts w:ascii="GHEA Grapalat" w:hAnsi="GHEA Grapalat"/>
          <w:i/>
          <w:lang w:val="hy-AM"/>
        </w:rPr>
      </w:pPr>
    </w:p>
    <w:p w14:paraId="4D000459" w14:textId="77777777" w:rsidR="00EE7AED" w:rsidRPr="00EE7AED" w:rsidRDefault="00EE7AED" w:rsidP="000A214C">
      <w:pPr>
        <w:widowControl w:val="0"/>
        <w:spacing w:after="160"/>
        <w:jc w:val="right"/>
        <w:rPr>
          <w:rFonts w:ascii="GHEA Grapalat" w:hAnsi="GHEA Grapalat"/>
          <w:i/>
          <w:lang w:val="hy-AM"/>
        </w:rPr>
      </w:pPr>
    </w:p>
    <w:p w14:paraId="1161C5DF"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6EF0B7BA" w14:textId="02D59CC9" w:rsidR="00071D1C" w:rsidRPr="000270E6" w:rsidRDefault="00071D1C" w:rsidP="00B46D58">
      <w:pPr>
        <w:pStyle w:val="BodyTextIndent3"/>
        <w:widowControl w:val="0"/>
        <w:spacing w:after="160" w:line="240" w:lineRule="auto"/>
        <w:jc w:val="right"/>
        <w:rPr>
          <w:rFonts w:ascii="GHEA Grapalat" w:hAnsi="GHEA Grapalat" w:cs="Sylfaen"/>
          <w:b/>
          <w:sz w:val="24"/>
          <w:szCs w:val="24"/>
          <w:lang w:val="hy-AM"/>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C14573">
        <w:rPr>
          <w:rFonts w:ascii="GHEA Grapalat" w:hAnsi="GHEA Grapalat"/>
          <w:b/>
          <w:sz w:val="24"/>
          <w:szCs w:val="24"/>
        </w:rPr>
        <w:t>EQ-GHKhAshDzB-</w:t>
      </w:r>
      <w:r w:rsidR="00741DF0">
        <w:rPr>
          <w:rFonts w:ascii="GHEA Grapalat" w:hAnsi="GHEA Grapalat"/>
          <w:b/>
          <w:sz w:val="24"/>
          <w:szCs w:val="24"/>
        </w:rPr>
        <w:t>26/15</w:t>
      </w:r>
      <w:r w:rsidR="006132ED" w:rsidRPr="00B138F3">
        <w:rPr>
          <w:rFonts w:ascii="GHEA Grapalat" w:hAnsi="GHEA Grapalat"/>
          <w:b/>
          <w:sz w:val="24"/>
          <w:szCs w:val="24"/>
        </w:rPr>
        <w:t>"</w:t>
      </w:r>
    </w:p>
    <w:p w14:paraId="23C551DC" w14:textId="77777777" w:rsidR="006A7DC6" w:rsidRDefault="006A7DC6" w:rsidP="00BB28C8">
      <w:pPr>
        <w:widowControl w:val="0"/>
        <w:spacing w:after="160" w:line="360" w:lineRule="auto"/>
        <w:jc w:val="center"/>
        <w:rPr>
          <w:rFonts w:ascii="GHEA Grapalat" w:hAnsi="GHEA Grapalat"/>
          <w:b/>
          <w:lang w:val="hy-AM"/>
        </w:rPr>
      </w:pPr>
    </w:p>
    <w:p w14:paraId="63E21EFD" w14:textId="77777777"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14:paraId="74CBC758" w14:textId="77777777"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14:paraId="3AC82C50" w14:textId="77777777" w:rsidTr="003D2146">
        <w:tc>
          <w:tcPr>
            <w:tcW w:w="4643" w:type="dxa"/>
          </w:tcPr>
          <w:p w14:paraId="48AB6957" w14:textId="77777777"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14:paraId="72F4F782" w14:textId="77777777"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2C58DD18" w14:textId="77777777" w:rsidR="00BB28C8" w:rsidRPr="00433A59" w:rsidRDefault="00BB28C8" w:rsidP="00BB28C8">
      <w:pPr>
        <w:widowControl w:val="0"/>
        <w:spacing w:after="160" w:line="360" w:lineRule="auto"/>
        <w:jc w:val="center"/>
        <w:rPr>
          <w:rFonts w:ascii="GHEA Grapalat" w:hAnsi="GHEA Grapalat"/>
          <w:b/>
          <w:u w:val="single"/>
          <w:lang w:val="en-US"/>
        </w:rPr>
      </w:pPr>
    </w:p>
    <w:p w14:paraId="6826A800" w14:textId="77777777"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2E07F060" w14:textId="77777777" w:rsidR="00BB28C8" w:rsidRPr="009F3DC7" w:rsidRDefault="00BB28C8" w:rsidP="00BB28C8">
      <w:pPr>
        <w:widowControl w:val="0"/>
        <w:spacing w:after="160" w:line="360" w:lineRule="auto"/>
        <w:ind w:firstLine="567"/>
        <w:jc w:val="both"/>
        <w:rPr>
          <w:rFonts w:ascii="GHEA Grapalat" w:hAnsi="GHEA Grapalat"/>
          <w:i/>
        </w:rPr>
      </w:pPr>
    </w:p>
    <w:p w14:paraId="019D6DB1" w14:textId="77777777"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0F85D879"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CCE6424"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34E47150" w14:textId="77777777" w:rsidR="00BB28C8" w:rsidRDefault="00BB28C8" w:rsidP="00BB28C8">
      <w:pPr>
        <w:rPr>
          <w:rFonts w:ascii="GHEA Grapalat" w:hAnsi="GHEA Grapalat"/>
        </w:rPr>
      </w:pPr>
      <w:r>
        <w:rPr>
          <w:rFonts w:ascii="GHEA Grapalat" w:hAnsi="GHEA Grapalat"/>
        </w:rPr>
        <w:br w:type="page"/>
      </w:r>
    </w:p>
    <w:p w14:paraId="3ADBDD0C" w14:textId="77777777"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14:paraId="1FBBE26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05EA2F4A"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0424EC7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179189F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4566D406"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14E0B75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BE6FB5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37453E47"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7673056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35A42C6C"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7648EE9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66F6225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0B9178BF"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 xml:space="preserve">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w:t>
      </w:r>
      <w:r w:rsidRPr="009F3DC7">
        <w:rPr>
          <w:rFonts w:ascii="GHEA Grapalat" w:hAnsi="GHEA Grapalat"/>
        </w:rPr>
        <w:lastRenderedPageBreak/>
        <w:t>договора пеню.</w:t>
      </w:r>
    </w:p>
    <w:p w14:paraId="66D1EFE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1EEC894B"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735BD411"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24E37781" w14:textId="77777777" w:rsidR="00BB28C8"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456C55EC" w14:textId="77777777" w:rsidR="00BB28C8" w:rsidRPr="009F3DC7" w:rsidRDefault="00BB28C8" w:rsidP="003B5123">
      <w:pPr>
        <w:widowControl w:val="0"/>
        <w:tabs>
          <w:tab w:val="left" w:pos="1418"/>
        </w:tabs>
        <w:spacing w:after="160"/>
        <w:ind w:firstLine="567"/>
        <w:jc w:val="both"/>
        <w:rPr>
          <w:rFonts w:ascii="GHEA Grapalat" w:hAnsi="GHEA Grapalat" w:cs="Sylfaen"/>
        </w:rPr>
      </w:pPr>
    </w:p>
    <w:p w14:paraId="68291234" w14:textId="77777777" w:rsidR="00BB28C8" w:rsidRPr="009F3DC7" w:rsidRDefault="00BB28C8" w:rsidP="00BB28C8">
      <w:pPr>
        <w:widowControl w:val="0"/>
        <w:spacing w:after="160" w:line="360" w:lineRule="auto"/>
        <w:jc w:val="center"/>
        <w:rPr>
          <w:rFonts w:ascii="GHEA Grapalat" w:hAnsi="GHEA Grapalat" w:cs="Sylfaen"/>
          <w:b/>
        </w:rPr>
      </w:pPr>
      <w:r w:rsidRPr="009F3DC7">
        <w:rPr>
          <w:rFonts w:ascii="GHEA Grapalat" w:hAnsi="GHEA Grapalat"/>
          <w:b/>
        </w:rPr>
        <w:t>3. ПОРЯДОК СДАЧИ И ПРИЕМКИ РАБОТЫ</w:t>
      </w:r>
    </w:p>
    <w:p w14:paraId="0AAC3C1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0C893697"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06FFED3D" w14:textId="4B83BB2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0648DC">
        <w:rPr>
          <w:rFonts w:ascii="GHEA Grapalat" w:hAnsi="GHEA Grapalat"/>
          <w:b/>
          <w:bCs/>
          <w:u w:val="single"/>
        </w:rPr>
        <w:t>15</w:t>
      </w:r>
      <w:r w:rsidRPr="006A1152">
        <w:rPr>
          <w:rFonts w:ascii="GHEA Grapalat" w:hAnsi="GHEA Grapalat"/>
          <w:b/>
          <w:bCs/>
          <w:u w:val="single"/>
        </w:rPr>
        <w:t xml:space="preserve"> </w:t>
      </w:r>
      <w:r w:rsidRPr="009F3DC7">
        <w:rPr>
          <w:rFonts w:ascii="GHEA Grapalat" w:hAnsi="GHEA Grapalat"/>
        </w:rPr>
        <w:t>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3D0159"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lastRenderedPageBreak/>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7669720B"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46491179" w14:textId="77777777" w:rsidR="00BB28C8" w:rsidRPr="009F3DC7" w:rsidRDefault="00BB28C8" w:rsidP="00BB28C8">
      <w:pPr>
        <w:widowControl w:val="0"/>
        <w:spacing w:after="160" w:line="341" w:lineRule="auto"/>
        <w:ind w:firstLine="567"/>
        <w:jc w:val="both"/>
        <w:rPr>
          <w:rFonts w:ascii="GHEA Grapalat" w:hAnsi="GHEA Grapalat" w:cs="Sylfaen"/>
          <w:b/>
        </w:rPr>
      </w:pPr>
    </w:p>
    <w:p w14:paraId="7C3023FF" w14:textId="77777777"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5DE1F40E" w14:textId="77777777"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9134AF">
        <w:rPr>
          <w:rStyle w:val="FootnoteReference"/>
          <w:rFonts w:ascii="GHEA Grapalat" w:hAnsi="GHEA Grapalat"/>
        </w:rPr>
        <w:footnoteReference w:customMarkFollows="1" w:id="13"/>
        <w:t>19</w:t>
      </w:r>
      <w:r w:rsidRPr="009F3DC7">
        <w:rPr>
          <w:rFonts w:ascii="GHEA Grapalat" w:hAnsi="GHEA Grapalat"/>
        </w:rPr>
        <w:t xml:space="preserve">. </w:t>
      </w:r>
    </w:p>
    <w:p w14:paraId="405CB832" w14:textId="77777777"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0131A59" w14:textId="77777777"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37E6AD69" w14:textId="77777777"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2704F9">
        <w:rPr>
          <w:rStyle w:val="FootnoteReference"/>
          <w:rFonts w:ascii="GHEA Grapalat" w:hAnsi="GHEA Grapalat"/>
          <w:spacing w:val="-4"/>
        </w:rPr>
        <w:footnoteReference w:customMarkFollows="1" w:id="14"/>
        <w:t>20</w:t>
      </w:r>
      <w:r w:rsidRPr="00861440">
        <w:rPr>
          <w:rFonts w:ascii="GHEA Grapalat" w:hAnsi="GHEA Grapalat"/>
          <w:spacing w:val="-4"/>
        </w:rPr>
        <w:t>.</w:t>
      </w:r>
    </w:p>
    <w:p w14:paraId="27977042" w14:textId="77777777"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A14689" w:rsidRPr="00A14689">
        <w:rPr>
          <w:rFonts w:ascii="GHEA Grapalat" w:hAnsi="GHEA Grapalat"/>
        </w:rPr>
        <w:t>25-</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14:paraId="77BA6904" w14:textId="77777777" w:rsidR="00A7010C" w:rsidRPr="002B2388" w:rsidRDefault="00A7010C" w:rsidP="00BB28C8">
      <w:pPr>
        <w:widowControl w:val="0"/>
        <w:tabs>
          <w:tab w:val="left" w:pos="1134"/>
        </w:tabs>
        <w:spacing w:after="160" w:line="341"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14:paraId="455BC4E0" w14:textId="77777777" w:rsidR="00B843BE" w:rsidRDefault="00B843BE" w:rsidP="00BB28C8">
      <w:pPr>
        <w:widowControl w:val="0"/>
        <w:spacing w:after="160" w:line="341" w:lineRule="auto"/>
        <w:jc w:val="center"/>
        <w:rPr>
          <w:rFonts w:ascii="GHEA Grapalat" w:hAnsi="GHEA Grapalat"/>
          <w:b/>
        </w:rPr>
      </w:pPr>
    </w:p>
    <w:p w14:paraId="6C9C9A1E" w14:textId="77777777"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4ED15B72"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50AE09A4" w14:textId="7BF75937" w:rsidR="00BB28C8" w:rsidRDefault="00BB28C8" w:rsidP="00BB28C8">
      <w:pPr>
        <w:widowControl w:val="0"/>
        <w:tabs>
          <w:tab w:val="left" w:pos="1134"/>
        </w:tabs>
        <w:spacing w:after="160" w:line="341" w:lineRule="auto"/>
        <w:ind w:firstLine="567"/>
        <w:jc w:val="both"/>
        <w:rPr>
          <w:ins w:id="20"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 xml:space="preserve">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w:t>
      </w:r>
      <w:r w:rsidR="000648DC">
        <w:rPr>
          <w:rFonts w:ascii="GHEA Grapalat" w:hAnsi="GHEA Grapalat"/>
          <w:b/>
          <w:bCs/>
        </w:rPr>
        <w:t>0,5</w:t>
      </w:r>
      <w:r w:rsidRPr="009F3DC7">
        <w:rPr>
          <w:rFonts w:ascii="GHEA Grapalat" w:hAnsi="GHEA Grapalat"/>
        </w:rPr>
        <w:t xml:space="preserve"> </w:t>
      </w:r>
      <w:r w:rsidR="003177F1">
        <w:rPr>
          <w:rFonts w:ascii="GHEA Grapalat" w:hAnsi="GHEA Grapalat"/>
        </w:rPr>
        <w:t>(</w:t>
      </w:r>
      <w:r w:rsidR="000648DC" w:rsidRPr="000648DC">
        <w:rPr>
          <w:rFonts w:ascii="GHEA Grapalat" w:hAnsi="GHEA Grapalat"/>
        </w:rPr>
        <w:t>ноль целых пять десятых</w:t>
      </w:r>
      <w:r w:rsidR="003177F1">
        <w:rPr>
          <w:rFonts w:ascii="GHEA Grapalat" w:hAnsi="GHEA Grapalat"/>
        </w:rPr>
        <w:t xml:space="preserve">) </w:t>
      </w:r>
      <w:r w:rsidRPr="009F3DC7">
        <w:rPr>
          <w:rFonts w:ascii="GHEA Grapalat" w:hAnsi="GHEA Grapalat"/>
        </w:rPr>
        <w:t>процента от суммы, предусмотренной в пункте 4.1 договора</w:t>
      </w:r>
      <w:r w:rsidR="00C71222">
        <w:rPr>
          <w:rStyle w:val="FootnoteReference"/>
          <w:rFonts w:ascii="GHEA Grapalat" w:hAnsi="GHEA Grapalat"/>
        </w:rPr>
        <w:footnoteReference w:customMarkFollows="1" w:id="15"/>
        <w:t>21</w:t>
      </w:r>
      <w:r w:rsidRPr="0017150C">
        <w:rPr>
          <w:rFonts w:ascii="GHEA Grapalat" w:hAnsi="GHEA Grapalat"/>
        </w:rPr>
        <w:t>.</w:t>
      </w:r>
      <w:r w:rsidRPr="00B220DE">
        <w:rPr>
          <w:rFonts w:ascii="GHEA Grapalat" w:hAnsi="GHEA Grapalat"/>
        </w:rPr>
        <w:t xml:space="preserve"> </w:t>
      </w:r>
      <w:r w:rsidR="00BB6372" w:rsidRPr="00BB6372">
        <w:rPr>
          <w:rFonts w:ascii="GHEA Grapalat" w:hAnsi="GHEA Grapalat" w:cs="Sylfaen"/>
        </w:rPr>
        <w:t xml:space="preserve">При этом штраф </w:t>
      </w:r>
      <w:r w:rsidR="007E0B42">
        <w:rPr>
          <w:rFonts w:ascii="GHEA Grapalat" w:hAnsi="GHEA Grapalat" w:cs="Sylfaen"/>
        </w:rPr>
        <w:t>ис</w:t>
      </w:r>
      <w:r w:rsidR="00BB6372"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3FB4C1A1" w14:textId="7720A6CF"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790A06">
        <w:rPr>
          <w:rFonts w:ascii="GHEA Grapalat" w:hAnsi="GHEA Grapalat"/>
          <w:b/>
          <w:bCs/>
        </w:rPr>
        <w:t>0</w:t>
      </w:r>
      <w:r w:rsidR="000648DC">
        <w:rPr>
          <w:rFonts w:ascii="GHEA Grapalat" w:hAnsi="GHEA Grapalat"/>
          <w:b/>
          <w:bCs/>
        </w:rPr>
        <w:t>,05</w:t>
      </w:r>
      <w:r w:rsidRPr="009F3DC7">
        <w:rPr>
          <w:rFonts w:ascii="GHEA Grapalat" w:hAnsi="GHEA Grapalat"/>
        </w:rPr>
        <w:t xml:space="preserve"> (</w:t>
      </w:r>
      <w:r w:rsidR="000648DC" w:rsidRPr="000648DC">
        <w:rPr>
          <w:rFonts w:ascii="GHEA Grapalat" w:hAnsi="GHEA Grapalat"/>
        </w:rPr>
        <w:t>ноль целых пять сотых</w:t>
      </w:r>
      <w:r w:rsidRPr="009F3DC7">
        <w:rPr>
          <w:rFonts w:ascii="GHEA Grapalat" w:hAnsi="GHEA Grapalat"/>
        </w:rPr>
        <w:t>) процента от цены подлежащей выполнению, но невыполненной работы.</w:t>
      </w:r>
    </w:p>
    <w:p w14:paraId="14750A4B" w14:textId="77777777"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w:t>
      </w:r>
      <w:r w:rsidRPr="009F3DC7">
        <w:rPr>
          <w:rFonts w:ascii="GHEA Grapalat" w:hAnsi="GHEA Grapalat"/>
        </w:rPr>
        <w:lastRenderedPageBreak/>
        <w:t>работы.</w:t>
      </w:r>
    </w:p>
    <w:p w14:paraId="691899B0"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6FCCE8D9"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30DCCF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637CC438" w14:textId="77777777" w:rsidR="00BB28C8" w:rsidRPr="009F3DC7" w:rsidRDefault="00BB28C8" w:rsidP="00BB28C8">
      <w:pPr>
        <w:widowControl w:val="0"/>
        <w:spacing w:after="160" w:line="360" w:lineRule="auto"/>
        <w:ind w:firstLine="567"/>
        <w:jc w:val="both"/>
        <w:rPr>
          <w:rFonts w:ascii="GHEA Grapalat" w:hAnsi="GHEA Grapalat" w:cs="Sylfaen"/>
        </w:rPr>
      </w:pPr>
    </w:p>
    <w:p w14:paraId="448083CA"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114CC85C" w14:textId="77777777"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9AF1B15" w14:textId="77777777" w:rsidR="00BB28C8" w:rsidRDefault="00BB28C8" w:rsidP="00BB28C8">
      <w:pPr>
        <w:rPr>
          <w:rFonts w:ascii="GHEA Grapalat" w:hAnsi="GHEA Grapalat" w:cs="Sylfaen"/>
        </w:rPr>
      </w:pPr>
    </w:p>
    <w:p w14:paraId="5DAECE2B" w14:textId="77777777"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162823C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1CF19988"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w:t>
      </w:r>
      <w:r w:rsidRPr="009F3DC7">
        <w:rPr>
          <w:rFonts w:ascii="GHEA Grapalat" w:hAnsi="GHEA Grapalat"/>
        </w:rPr>
        <w:lastRenderedPageBreak/>
        <w:t>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16"/>
        <w:t>22</w:t>
      </w:r>
      <w:r w:rsidRPr="009F3DC7">
        <w:rPr>
          <w:rFonts w:ascii="GHEA Grapalat" w:hAnsi="GHEA Grapalat"/>
        </w:rPr>
        <w:t>.</w:t>
      </w:r>
    </w:p>
    <w:p w14:paraId="7B9BC32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2199C931" w14:textId="77777777"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3C82E8D" w14:textId="77777777"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51AE9137"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3105DB73" w14:textId="77777777"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8C096E7" w14:textId="77777777"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F6A0ABD" w14:textId="77777777" w:rsidR="0005455C" w:rsidRPr="0005455C" w:rsidRDefault="0005455C" w:rsidP="0005455C">
      <w:pPr>
        <w:widowControl w:val="0"/>
        <w:tabs>
          <w:tab w:val="left" w:pos="1134"/>
        </w:tabs>
        <w:spacing w:after="160" w:line="377" w:lineRule="auto"/>
        <w:ind w:firstLine="567"/>
        <w:jc w:val="both"/>
        <w:rPr>
          <w:rFonts w:ascii="GHEA Grapalat" w:hAnsi="GHEA Grapalat"/>
          <w:lang w:val="hy-AM"/>
        </w:rPr>
      </w:pPr>
      <w:r w:rsidRPr="0005455C">
        <w:rPr>
          <w:rFonts w:ascii="GHEA Grapalat" w:hAnsi="GHEA Grapalat"/>
          <w:lang w:val="hy-AM"/>
        </w:rPr>
        <w:t>8.6.</w:t>
      </w:r>
      <w:r w:rsidRPr="0005455C">
        <w:rPr>
          <w:rFonts w:ascii="GHEA Grapalat" w:hAnsi="GHEA Grapalat"/>
          <w:lang w:val="hy-AM"/>
        </w:rPr>
        <w:tab/>
        <w:t>Если договор осуществляется посредством заключения договора субподряда:</w:t>
      </w:r>
    </w:p>
    <w:p w14:paraId="422AC0F0" w14:textId="77777777" w:rsidR="0005455C" w:rsidRPr="0005455C" w:rsidRDefault="0005455C" w:rsidP="0005455C">
      <w:pPr>
        <w:widowControl w:val="0"/>
        <w:tabs>
          <w:tab w:val="left" w:pos="1134"/>
        </w:tabs>
        <w:spacing w:after="160" w:line="377" w:lineRule="auto"/>
        <w:ind w:firstLine="567"/>
        <w:jc w:val="both"/>
        <w:rPr>
          <w:rFonts w:ascii="GHEA Grapalat" w:hAnsi="GHEA Grapalat"/>
          <w:lang w:val="hy-AM"/>
        </w:rPr>
      </w:pPr>
      <w:r w:rsidRPr="0005455C">
        <w:rPr>
          <w:rFonts w:ascii="GHEA Grapalat" w:hAnsi="GHEA Grapalat"/>
          <w:lang w:val="hy-AM"/>
        </w:rPr>
        <w:lastRenderedPageBreak/>
        <w:t>1)</w:t>
      </w:r>
      <w:r w:rsidRPr="0005455C">
        <w:rPr>
          <w:rFonts w:ascii="GHEA Grapalat" w:hAnsi="GHEA Grapalat"/>
          <w:lang w:val="hy-AM"/>
        </w:rPr>
        <w:tab/>
        <w:t>Подрядчик несет ответственность за неисполнение или ненадлежащее исполнение обязательств субподрядчика;</w:t>
      </w:r>
    </w:p>
    <w:p w14:paraId="7D388D94" w14:textId="6B59E177" w:rsidR="00BB28C8" w:rsidRPr="0005455C" w:rsidRDefault="0005455C" w:rsidP="0005455C">
      <w:pPr>
        <w:widowControl w:val="0"/>
        <w:tabs>
          <w:tab w:val="left" w:pos="1134"/>
        </w:tabs>
        <w:spacing w:after="160" w:line="377" w:lineRule="auto"/>
        <w:ind w:firstLine="567"/>
        <w:jc w:val="both"/>
        <w:rPr>
          <w:rFonts w:ascii="GHEA Grapalat" w:hAnsi="GHEA Grapalat"/>
          <w:lang w:val="hy-AM"/>
        </w:rPr>
      </w:pPr>
      <w:r w:rsidRPr="0005455C">
        <w:rPr>
          <w:rFonts w:ascii="GHEA Grapalat" w:hAnsi="GHEA Grapalat"/>
          <w:lang w:val="hy-AM"/>
        </w:rPr>
        <w:t>2)</w:t>
      </w:r>
      <w:r w:rsidRPr="0005455C">
        <w:rPr>
          <w:rFonts w:ascii="GHEA Grapalat" w:hAnsi="GHEA Grapalat"/>
          <w:lang w:val="hy-AM"/>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C14573">
        <w:rPr>
          <w:rFonts w:ascii="GHEA Grapalat" w:hAnsi="GHEA Grapalat"/>
          <w:lang w:val="hy-AM"/>
        </w:rPr>
        <w:t>2026</w:t>
      </w:r>
      <w:r w:rsidRPr="0005455C">
        <w:rPr>
          <w:rFonts w:ascii="GHEA Grapalat" w:hAnsi="GHEA Grapalat"/>
          <w:lang w:val="hy-AM"/>
        </w:rPr>
        <w:t xml:space="preserve"> № 817-А33</w:t>
      </w:r>
      <w:r w:rsidR="00AD5D68">
        <w:rPr>
          <w:rStyle w:val="FootnoteReference"/>
          <w:rFonts w:ascii="GHEA Grapalat" w:hAnsi="GHEA Grapalat"/>
        </w:rPr>
        <w:footnoteReference w:customMarkFollows="1" w:id="17"/>
        <w:t>23</w:t>
      </w:r>
      <w:r w:rsidR="00BB28C8" w:rsidRPr="009F3DC7">
        <w:rPr>
          <w:rFonts w:ascii="GHEA Grapalat" w:hAnsi="GHEA Grapalat"/>
        </w:rPr>
        <w:t>.</w:t>
      </w:r>
    </w:p>
    <w:p w14:paraId="7D9C5129"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18"/>
        <w:t>24</w:t>
      </w:r>
      <w:r w:rsidRPr="009F3DC7">
        <w:rPr>
          <w:rFonts w:ascii="GHEA Grapalat" w:hAnsi="GHEA Grapalat"/>
        </w:rPr>
        <w:t>.</w:t>
      </w:r>
    </w:p>
    <w:p w14:paraId="70E28F66"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 xml:space="preserve">позднее </w:t>
      </w:r>
      <w:r w:rsidR="00F21A87" w:rsidRPr="00F61196">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EA41F7C" w14:textId="77777777"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3958B363"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w:t>
      </w:r>
      <w:r w:rsidRPr="009F3DC7">
        <w:rPr>
          <w:rFonts w:ascii="GHEA Grapalat" w:hAnsi="GHEA Grapalat"/>
        </w:rPr>
        <w:lastRenderedPageBreak/>
        <w:t>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AE6A08E" w14:textId="77777777"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CAA14EC" w14:textId="77777777" w:rsidR="00CA2E3E" w:rsidRDefault="00BB28C8" w:rsidP="00CA2E3E">
      <w:pPr>
        <w:widowControl w:val="0"/>
        <w:tabs>
          <w:tab w:val="left" w:pos="1276"/>
        </w:tabs>
        <w:spacing w:after="160" w:line="360" w:lineRule="auto"/>
        <w:ind w:firstLine="567"/>
        <w:jc w:val="both"/>
        <w:rPr>
          <w:ins w:id="21" w:author="Inesa Kocharyan" w:date="2025-02-07T10:49:00Z"/>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14:paraId="43F15117" w14:textId="77777777" w:rsidR="00C75515" w:rsidRPr="009A510B" w:rsidRDefault="00C75515" w:rsidP="00184D2E">
      <w:pPr>
        <w:jc w:val="both"/>
        <w:rPr>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7.12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184D2E">
        <w:rPr>
          <w:rStyle w:val="ezkurwreuab5ozgtqnkl"/>
          <w:rFonts w:ascii="GHEA Grapalat" w:hAnsi="GHEA Grapalat"/>
          <w:vertAlign w:val="superscript"/>
        </w:rPr>
        <w:t>25</w:t>
      </w:r>
    </w:p>
    <w:p w14:paraId="1BC0B16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184D2E">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4A6292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184D2E">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 xml:space="preserve">Договор составлен на _____ страницах, заключается в двух экземплярах, имеющих </w:t>
      </w:r>
      <w:r w:rsidRPr="009F3DC7">
        <w:rPr>
          <w:rFonts w:ascii="GHEA Grapalat" w:hAnsi="GHEA Grapalat"/>
        </w:rPr>
        <w:lastRenderedPageBreak/>
        <w:t>равную юридическую силу. Приложения № 1, № 2, № 3</w:t>
      </w:r>
      <w:r w:rsidR="00C75515">
        <w:rPr>
          <w:rFonts w:ascii="GHEA Grapalat" w:hAnsi="GHEA Grapalat"/>
        </w:rPr>
        <w:t>,</w:t>
      </w:r>
      <w:r w:rsidRPr="009F3DC7">
        <w:rPr>
          <w:rFonts w:ascii="GHEA Grapalat" w:hAnsi="GHEA Grapalat"/>
        </w:rPr>
        <w:t xml:space="preserve"> № 3.1 </w:t>
      </w:r>
      <w:r w:rsidR="00C75515" w:rsidRPr="009F3DC7">
        <w:rPr>
          <w:rFonts w:ascii="GHEA Grapalat" w:hAnsi="GHEA Grapalat"/>
        </w:rPr>
        <w:t>и</w:t>
      </w:r>
      <w:r w:rsidR="00C75515">
        <w:rPr>
          <w:rFonts w:ascii="GHEA Grapalat" w:hAnsi="GHEA Grapalat"/>
        </w:rPr>
        <w:t xml:space="preserve"> </w:t>
      </w:r>
      <w:r w:rsidR="00C75515" w:rsidRPr="009F3DC7">
        <w:rPr>
          <w:rFonts w:ascii="GHEA Grapalat" w:hAnsi="GHEA Grapalat"/>
        </w:rPr>
        <w:t xml:space="preserve">№ </w:t>
      </w:r>
      <w:r w:rsidR="00C75515">
        <w:rPr>
          <w:rFonts w:ascii="GHEA Grapalat" w:hAnsi="GHEA Grapalat"/>
        </w:rPr>
        <w:t>4</w:t>
      </w:r>
      <w:r w:rsidR="00C75515" w:rsidRPr="009F3DC7">
        <w:rPr>
          <w:rFonts w:ascii="GHEA Grapalat" w:hAnsi="GHEA Grapalat"/>
        </w:rPr>
        <w:t xml:space="preserve"> </w:t>
      </w:r>
      <w:r w:rsidRPr="009F3DC7">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4292DA81" w14:textId="77777777"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184D2E">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06A9AE12" w14:textId="77777777" w:rsidR="00BB28C8" w:rsidRPr="009F3DC7" w:rsidRDefault="00BB28C8" w:rsidP="00BB28C8">
      <w:pPr>
        <w:widowControl w:val="0"/>
        <w:spacing w:after="160" w:line="360" w:lineRule="auto"/>
        <w:ind w:firstLine="567"/>
        <w:jc w:val="both"/>
        <w:rPr>
          <w:rFonts w:ascii="GHEA Grapalat" w:hAnsi="GHEA Grapalat" w:cs="Sylfaen"/>
        </w:rPr>
      </w:pPr>
    </w:p>
    <w:p w14:paraId="36878C81" w14:textId="77777777" w:rsidR="00BB28C8" w:rsidRPr="002B65CF" w:rsidRDefault="00BB28C8" w:rsidP="00BB28C8">
      <w:pPr>
        <w:widowControl w:val="0"/>
        <w:spacing w:after="160" w:line="360" w:lineRule="auto"/>
        <w:jc w:val="center"/>
        <w:rPr>
          <w:rFonts w:ascii="GHEA Grapalat" w:hAnsi="GHEA Grapalat"/>
          <w:b/>
        </w:rPr>
      </w:pPr>
    </w:p>
    <w:p w14:paraId="092611E6" w14:textId="77777777"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14:paraId="51257FA3" w14:textId="77777777" w:rsidTr="003D2146">
        <w:trPr>
          <w:jc w:val="center"/>
        </w:trPr>
        <w:tc>
          <w:tcPr>
            <w:tcW w:w="4536" w:type="dxa"/>
          </w:tcPr>
          <w:p w14:paraId="148960A6" w14:textId="77777777"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14:paraId="754D8DB4" w14:textId="77777777"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14:paraId="3B422495" w14:textId="77777777"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14:paraId="73823B12" w14:textId="77777777" w:rsidR="00BB28C8" w:rsidRDefault="00BB28C8" w:rsidP="003D2146">
            <w:pPr>
              <w:widowControl w:val="0"/>
              <w:spacing w:after="160" w:line="360" w:lineRule="auto"/>
              <w:rPr>
                <w:rFonts w:ascii="GHEA Grapalat" w:hAnsi="GHEA Grapalat"/>
                <w:lang w:val="en-US"/>
              </w:rPr>
            </w:pPr>
          </w:p>
          <w:p w14:paraId="662124A9" w14:textId="77777777"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14:paraId="208862CE" w14:textId="77777777"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2B433288" w14:textId="77777777"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14:paraId="4BF66000" w14:textId="77777777"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14:paraId="45CDBC9D" w14:textId="77777777" w:rsidR="00BB28C8" w:rsidRDefault="00BB28C8" w:rsidP="003D2146">
            <w:pPr>
              <w:widowControl w:val="0"/>
              <w:spacing w:after="160" w:line="360" w:lineRule="auto"/>
              <w:rPr>
                <w:rFonts w:ascii="GHEA Grapalat" w:hAnsi="GHEA Grapalat"/>
                <w:lang w:val="en-US"/>
              </w:rPr>
            </w:pPr>
          </w:p>
          <w:p w14:paraId="00C999FF" w14:textId="77777777"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14:paraId="269E6C4E" w14:textId="77777777"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6ADB458" w14:textId="77777777" w:rsidR="0031688E" w:rsidRPr="009F3DC7" w:rsidRDefault="0031688E" w:rsidP="00BB28C8">
      <w:pPr>
        <w:widowControl w:val="0"/>
        <w:spacing w:after="160" w:line="360" w:lineRule="auto"/>
        <w:ind w:firstLine="567"/>
        <w:jc w:val="both"/>
        <w:rPr>
          <w:rFonts w:ascii="GHEA Grapalat" w:hAnsi="GHEA Grapalat"/>
          <w:u w:val="single"/>
        </w:rPr>
      </w:pPr>
      <w:r>
        <w:rPr>
          <w:rFonts w:ascii="GHEA Grapalat" w:hAnsi="GHEA Grapalat"/>
          <w:i/>
        </w:rPr>
        <w:t>------------------------------------------------</w:t>
      </w:r>
    </w:p>
    <w:p w14:paraId="70EC5CCC" w14:textId="77777777" w:rsidR="000B4AA8" w:rsidRPr="00124BE9" w:rsidRDefault="000B4AA8" w:rsidP="000B4AA8">
      <w:pPr>
        <w:pStyle w:val="FootnoteText"/>
        <w:widowControl w:val="0"/>
        <w:jc w:val="both"/>
        <w:rPr>
          <w:rFonts w:ascii="GHEA Grapalat" w:hAnsi="GHEA Grapalat"/>
          <w:lang w:val="hy-AM"/>
        </w:rPr>
      </w:pPr>
      <w:r w:rsidRPr="0031688E">
        <w:rPr>
          <w:rFonts w:ascii="GHEA Grapalat" w:hAnsi="GHEA Grapalat"/>
          <w:i/>
          <w:vertAlign w:val="superscript"/>
        </w:rPr>
        <w:t xml:space="preserve">       26</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36B0ED3B" w14:textId="77777777" w:rsidR="000B4AA8" w:rsidRPr="00124BE9" w:rsidRDefault="000B4AA8" w:rsidP="000B4AA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3C89B24C" w14:textId="77777777" w:rsidR="00BB28C8" w:rsidRPr="009E7E39" w:rsidRDefault="002C6442" w:rsidP="00BB28C8">
      <w:pPr>
        <w:rPr>
          <w:rFonts w:ascii="GHEA Grapalat" w:hAnsi="GHEA Grapalat"/>
          <w:i/>
          <w:sz w:val="20"/>
          <w:szCs w:val="20"/>
        </w:rPr>
      </w:pPr>
      <w:r w:rsidRPr="009E7E39">
        <w:rPr>
          <w:rStyle w:val="ezkurwreuab5ozgtqnkl"/>
          <w:rFonts w:ascii="Cambria" w:hAnsi="Cambria" w:cs="Cambria"/>
          <w:i/>
          <w:sz w:val="20"/>
          <w:szCs w:val="20"/>
        </w:rPr>
        <w:t>Срок</w:t>
      </w:r>
      <w:r w:rsidRPr="009E7E39">
        <w:rPr>
          <w:rStyle w:val="ezkurwreuab5ozgtqnkl"/>
          <w:i/>
          <w:sz w:val="20"/>
          <w:szCs w:val="20"/>
        </w:rPr>
        <w:t xml:space="preserve">, </w:t>
      </w:r>
      <w:r w:rsidRPr="009E7E39">
        <w:rPr>
          <w:rStyle w:val="ezkurwreuab5ozgtqnkl"/>
          <w:rFonts w:ascii="Cambria" w:hAnsi="Cambria" w:cs="Cambria"/>
          <w:i/>
          <w:sz w:val="20"/>
          <w:szCs w:val="20"/>
        </w:rPr>
        <w:t>установленный</w:t>
      </w:r>
      <w:r w:rsidRPr="009E7E39">
        <w:rPr>
          <w:i/>
          <w:sz w:val="20"/>
          <w:szCs w:val="20"/>
        </w:rPr>
        <w:t xml:space="preserve"> </w:t>
      </w:r>
      <w:r w:rsidRPr="009E7E39">
        <w:rPr>
          <w:rStyle w:val="ezkurwreuab5ozgtqnkl"/>
          <w:rFonts w:ascii="Cambria" w:hAnsi="Cambria" w:cs="Cambria"/>
          <w:i/>
          <w:sz w:val="20"/>
          <w:szCs w:val="20"/>
        </w:rPr>
        <w:t>в</w:t>
      </w:r>
      <w:r w:rsidRPr="009E7E39">
        <w:rPr>
          <w:rStyle w:val="ezkurwreuab5ozgtqnkl"/>
          <w:i/>
          <w:sz w:val="20"/>
          <w:szCs w:val="20"/>
        </w:rPr>
        <w:t xml:space="preserve"> 5</w:t>
      </w:r>
      <w:r w:rsidRPr="009E7E39">
        <w:rPr>
          <w:rStyle w:val="ezkurwreuab5ozgtqnkl"/>
          <w:rFonts w:asciiTheme="minorHAnsi" w:hAnsiTheme="minorHAnsi"/>
          <w:i/>
          <w:sz w:val="20"/>
          <w:szCs w:val="20"/>
        </w:rPr>
        <w:t xml:space="preserve">-ом </w:t>
      </w:r>
      <w:r w:rsidRPr="009E7E39">
        <w:rPr>
          <w:i/>
          <w:sz w:val="20"/>
          <w:szCs w:val="20"/>
        </w:rPr>
        <w:t xml:space="preserve"> </w:t>
      </w:r>
      <w:r w:rsidRPr="009E7E39">
        <w:rPr>
          <w:rStyle w:val="ezkurwreuab5ozgtqnkl"/>
          <w:rFonts w:ascii="Cambria" w:hAnsi="Cambria" w:cs="Cambria"/>
          <w:i/>
          <w:sz w:val="20"/>
          <w:szCs w:val="20"/>
        </w:rPr>
        <w:t xml:space="preserve"> предложении настоящего</w:t>
      </w:r>
      <w:r w:rsidRPr="009E7E39">
        <w:rPr>
          <w:i/>
          <w:sz w:val="20"/>
          <w:szCs w:val="20"/>
        </w:rPr>
        <w:t xml:space="preserve"> </w:t>
      </w:r>
      <w:r w:rsidRPr="009E7E39">
        <w:rPr>
          <w:rStyle w:val="ezkurwreuab5ozgtqnkl"/>
          <w:rFonts w:ascii="Cambria" w:hAnsi="Cambria" w:cs="Cambria"/>
          <w:i/>
          <w:sz w:val="20"/>
          <w:szCs w:val="20"/>
        </w:rPr>
        <w:t>пункта</w:t>
      </w:r>
      <w:r w:rsidRPr="009E7E39">
        <w:rPr>
          <w:i/>
          <w:sz w:val="20"/>
          <w:szCs w:val="20"/>
        </w:rPr>
        <w:t xml:space="preserve">, </w:t>
      </w:r>
      <w:r w:rsidRPr="009E7E39">
        <w:rPr>
          <w:rStyle w:val="ezkurwreuab5ozgtqnkl"/>
          <w:rFonts w:ascii="Cambria" w:hAnsi="Cambria" w:cs="Cambria"/>
          <w:i/>
          <w:sz w:val="20"/>
          <w:szCs w:val="20"/>
        </w:rPr>
        <w:t>не</w:t>
      </w:r>
      <w:r w:rsidRPr="009E7E39">
        <w:rPr>
          <w:i/>
          <w:sz w:val="20"/>
          <w:szCs w:val="20"/>
        </w:rPr>
        <w:t xml:space="preserve"> </w:t>
      </w:r>
      <w:r w:rsidRPr="009E7E39">
        <w:rPr>
          <w:rStyle w:val="ezkurwreuab5ozgtqnkl"/>
          <w:rFonts w:ascii="Cambria" w:hAnsi="Cambria" w:cs="Cambria"/>
          <w:i/>
          <w:sz w:val="20"/>
          <w:szCs w:val="20"/>
        </w:rPr>
        <w:t>может</w:t>
      </w:r>
      <w:r w:rsidRPr="009E7E39">
        <w:rPr>
          <w:rStyle w:val="ezkurwreuab5ozgtqnkl"/>
          <w:i/>
          <w:sz w:val="20"/>
          <w:szCs w:val="20"/>
        </w:rPr>
        <w:t xml:space="preserve"> </w:t>
      </w:r>
      <w:r w:rsidRPr="009E7E39">
        <w:rPr>
          <w:rStyle w:val="ezkurwreuab5ozgtqnkl"/>
          <w:rFonts w:ascii="Cambria" w:hAnsi="Cambria" w:cs="Cambria"/>
          <w:i/>
          <w:sz w:val="20"/>
          <w:szCs w:val="20"/>
        </w:rPr>
        <w:t>быть</w:t>
      </w:r>
      <w:r w:rsidRPr="009E7E39">
        <w:rPr>
          <w:rStyle w:val="ezkurwreuab5ozgtqnkl"/>
          <w:i/>
          <w:sz w:val="20"/>
          <w:szCs w:val="20"/>
        </w:rPr>
        <w:t xml:space="preserve"> </w:t>
      </w:r>
      <w:r w:rsidRPr="009E7E39">
        <w:rPr>
          <w:rStyle w:val="ezkurwreuab5ozgtqnkl"/>
          <w:rFonts w:ascii="Cambria" w:hAnsi="Cambria" w:cs="Cambria"/>
          <w:i/>
          <w:sz w:val="20"/>
          <w:szCs w:val="20"/>
        </w:rPr>
        <w:t>менее</w:t>
      </w:r>
      <w:r w:rsidRPr="009E7E39">
        <w:rPr>
          <w:i/>
          <w:sz w:val="20"/>
          <w:szCs w:val="20"/>
        </w:rPr>
        <w:t xml:space="preserve"> </w:t>
      </w:r>
      <w:r w:rsidRPr="009E7E39">
        <w:rPr>
          <w:rStyle w:val="ezkurwreuab5ozgtqnkl"/>
          <w:i/>
          <w:sz w:val="20"/>
          <w:szCs w:val="20"/>
        </w:rPr>
        <w:t>10</w:t>
      </w:r>
      <w:r w:rsidRPr="009E7E39">
        <w:rPr>
          <w:i/>
          <w:sz w:val="20"/>
          <w:szCs w:val="20"/>
        </w:rPr>
        <w:t xml:space="preserve"> </w:t>
      </w:r>
      <w:r w:rsidRPr="009E7E39">
        <w:rPr>
          <w:rStyle w:val="ezkurwreuab5ozgtqnkl"/>
          <w:rFonts w:ascii="Cambria" w:hAnsi="Cambria" w:cs="Cambria"/>
          <w:i/>
          <w:sz w:val="20"/>
          <w:szCs w:val="20"/>
        </w:rPr>
        <w:t>рабочих</w:t>
      </w:r>
      <w:r w:rsidRPr="009E7E39">
        <w:rPr>
          <w:i/>
          <w:sz w:val="20"/>
          <w:szCs w:val="20"/>
        </w:rPr>
        <w:t xml:space="preserve"> </w:t>
      </w:r>
      <w:r w:rsidRPr="009E7E39">
        <w:rPr>
          <w:rStyle w:val="ezkurwreuab5ozgtqnkl"/>
          <w:rFonts w:ascii="Cambria" w:hAnsi="Cambria" w:cs="Cambria"/>
          <w:i/>
          <w:sz w:val="20"/>
          <w:szCs w:val="20"/>
        </w:rPr>
        <w:t>дней</w:t>
      </w:r>
      <w:r w:rsidRPr="009E7E39">
        <w:rPr>
          <w:rFonts w:ascii="GHEA Grapalat" w:hAnsi="GHEA Grapalat"/>
          <w:i/>
          <w:sz w:val="20"/>
          <w:szCs w:val="20"/>
        </w:rPr>
        <w:t xml:space="preserve"> </w:t>
      </w:r>
      <w:r w:rsidR="00BB28C8" w:rsidRPr="009E7E39">
        <w:rPr>
          <w:rFonts w:ascii="GHEA Grapalat" w:hAnsi="GHEA Grapalat"/>
          <w:i/>
          <w:sz w:val="20"/>
          <w:szCs w:val="20"/>
        </w:rPr>
        <w:br w:type="page"/>
      </w:r>
    </w:p>
    <w:p w14:paraId="0989DA7D" w14:textId="77777777" w:rsidR="007A34A7" w:rsidRDefault="007A34A7" w:rsidP="00BB28C8">
      <w:pPr>
        <w:widowControl w:val="0"/>
        <w:spacing w:after="160" w:line="360" w:lineRule="auto"/>
        <w:ind w:firstLine="567"/>
        <w:jc w:val="right"/>
        <w:rPr>
          <w:rFonts w:ascii="GHEA Grapalat" w:hAnsi="GHEA Grapalat"/>
          <w:i/>
        </w:rPr>
        <w:sectPr w:rsidR="007A34A7" w:rsidSect="006561C6">
          <w:footerReference w:type="default" r:id="rId9"/>
          <w:footnotePr>
            <w:pos w:val="beneathText"/>
          </w:footnotePr>
          <w:pgSz w:w="11907" w:h="16840" w:code="9"/>
          <w:pgMar w:top="284" w:right="657" w:bottom="993" w:left="709" w:header="561" w:footer="561" w:gutter="0"/>
          <w:cols w:space="720"/>
          <w:titlePg/>
          <w:docGrid w:linePitch="326"/>
        </w:sectPr>
      </w:pPr>
    </w:p>
    <w:p w14:paraId="088FAED4" w14:textId="77777777" w:rsidR="00BB28C8" w:rsidRPr="009F3DC7" w:rsidRDefault="00BB28C8" w:rsidP="002E14E6">
      <w:pPr>
        <w:widowControl w:val="0"/>
        <w:spacing w:line="360" w:lineRule="auto"/>
        <w:ind w:firstLine="567"/>
        <w:jc w:val="right"/>
        <w:rPr>
          <w:rFonts w:ascii="GHEA Grapalat" w:hAnsi="GHEA Grapalat"/>
          <w:i/>
        </w:rPr>
      </w:pPr>
      <w:r w:rsidRPr="009F3DC7">
        <w:rPr>
          <w:rFonts w:ascii="GHEA Grapalat" w:hAnsi="GHEA Grapalat"/>
          <w:i/>
        </w:rPr>
        <w:lastRenderedPageBreak/>
        <w:t>Приложение № 1</w:t>
      </w:r>
    </w:p>
    <w:p w14:paraId="0B329E16" w14:textId="77777777" w:rsidR="00BB28C8" w:rsidRPr="009F3DC7" w:rsidRDefault="00BB28C8" w:rsidP="002E14E6">
      <w:pPr>
        <w:widowControl w:val="0"/>
        <w:spacing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2FE765C5" w14:textId="77777777" w:rsidR="00BB28C8" w:rsidRPr="009F3DC7" w:rsidRDefault="00BB28C8" w:rsidP="00BB28C8">
      <w:pPr>
        <w:widowControl w:val="0"/>
        <w:spacing w:after="160" w:line="360" w:lineRule="auto"/>
        <w:ind w:firstLine="567"/>
        <w:jc w:val="center"/>
        <w:rPr>
          <w:rFonts w:ascii="GHEA Grapalat" w:hAnsi="GHEA Grapalat"/>
        </w:rPr>
      </w:pPr>
    </w:p>
    <w:p w14:paraId="5B37FDBF" w14:textId="77777777" w:rsidR="007A34A7" w:rsidRPr="00C91FAC" w:rsidRDefault="007A34A7" w:rsidP="007A34A7">
      <w:pPr>
        <w:widowControl w:val="0"/>
        <w:spacing w:line="360" w:lineRule="auto"/>
        <w:jc w:val="center"/>
        <w:rPr>
          <w:rFonts w:ascii="GHEA Grapalat" w:eastAsia="Calibri" w:hAnsi="GHEA Grapalat" w:cs="Calibri"/>
          <w:b/>
          <w:bCs/>
          <w:lang w:val="hy-AM"/>
        </w:rPr>
      </w:pPr>
      <w:r w:rsidRPr="002E14E6">
        <w:rPr>
          <w:rFonts w:ascii="GHEA Grapalat" w:eastAsia="Calibri" w:hAnsi="GHEA Grapalat" w:cs="Calibri"/>
          <w:b/>
          <w:bCs/>
        </w:rPr>
        <w:t>ТЕХНИЧЕСКАЯ ХАРАКТЕРИСТИКА-ГРАФИК ЗАКУПКИ</w:t>
      </w:r>
      <w:r w:rsidRPr="002E14E6">
        <w:rPr>
          <w:rFonts w:ascii="GHEA Grapalat" w:eastAsia="Calibri" w:hAnsi="GHEA Grapalat" w:cs="Calibri"/>
          <w:b/>
          <w:bCs/>
          <w:vertAlign w:val="superscript"/>
        </w:rPr>
        <w:footnoteReference w:customMarkFollows="1" w:id="19"/>
        <w:t>*</w:t>
      </w:r>
    </w:p>
    <w:p w14:paraId="7E6CBAED" w14:textId="5819BC4C" w:rsidR="00EA706F" w:rsidRPr="00E747EF" w:rsidRDefault="005D382D" w:rsidP="00EA706F">
      <w:pPr>
        <w:jc w:val="center"/>
        <w:rPr>
          <w:rFonts w:ascii="GHEA Grapalat" w:hAnsi="GHEA Grapalat"/>
          <w:b/>
          <w:bCs/>
          <w:lang w:val="hy-AM"/>
        </w:rPr>
      </w:pPr>
      <w:r w:rsidRPr="00C274C8">
        <w:rPr>
          <w:rFonts w:ascii="GHEA Grapalat" w:hAnsi="GHEA Grapalat"/>
          <w:b/>
          <w:sz w:val="20"/>
          <w:szCs w:val="20"/>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00EA706F" w:rsidRPr="00E747EF">
        <w:rPr>
          <w:rFonts w:ascii="GHEA Grapalat" w:hAnsi="GHEA Grapalat"/>
          <w:b/>
          <w:bCs/>
        </w:rPr>
        <w:t>.</w:t>
      </w:r>
    </w:p>
    <w:p w14:paraId="2C4C1EC5" w14:textId="77777777" w:rsidR="00EA706F" w:rsidRPr="00E747EF" w:rsidRDefault="00EA706F" w:rsidP="00EA706F">
      <w:pPr>
        <w:jc w:val="center"/>
        <w:rPr>
          <w:rFonts w:ascii="GHEA Grapalat" w:hAnsi="GHEA Grapalat" w:cs="Calibri"/>
          <w:b/>
          <w:bCs/>
          <w:iCs/>
          <w:sz w:val="18"/>
          <w:szCs w:val="18"/>
          <w:lang w:val="hy-AM"/>
        </w:rPr>
      </w:pPr>
    </w:p>
    <w:tbl>
      <w:tblPr>
        <w:tblW w:w="13391" w:type="dxa"/>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800"/>
        <w:gridCol w:w="4500"/>
        <w:gridCol w:w="697"/>
        <w:gridCol w:w="1440"/>
        <w:gridCol w:w="1260"/>
        <w:gridCol w:w="1530"/>
        <w:gridCol w:w="1534"/>
      </w:tblGrid>
      <w:tr w:rsidR="005D382D" w:rsidRPr="00BB2558" w14:paraId="6F0736DB" w14:textId="77777777" w:rsidTr="003B7EA9">
        <w:trPr>
          <w:trHeight w:val="399"/>
        </w:trPr>
        <w:tc>
          <w:tcPr>
            <w:tcW w:w="630" w:type="dxa"/>
            <w:vMerge w:val="restart"/>
            <w:vAlign w:val="center"/>
            <w:hideMark/>
          </w:tcPr>
          <w:p w14:paraId="6F769620"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w:t>
            </w:r>
          </w:p>
        </w:tc>
        <w:tc>
          <w:tcPr>
            <w:tcW w:w="1800" w:type="dxa"/>
            <w:vMerge w:val="restart"/>
            <w:vAlign w:val="center"/>
            <w:hideMark/>
          </w:tcPr>
          <w:p w14:paraId="336A2BDB"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промежуточный код, предусмотренный планом закупок по классификации ЕЗК (CPV)</w:t>
            </w:r>
          </w:p>
        </w:tc>
        <w:tc>
          <w:tcPr>
            <w:tcW w:w="4500" w:type="dxa"/>
            <w:vMerge w:val="restart"/>
            <w:vAlign w:val="center"/>
            <w:hideMark/>
          </w:tcPr>
          <w:p w14:paraId="0B214F7F" w14:textId="77777777" w:rsidR="005D382D" w:rsidRPr="00BB2558" w:rsidRDefault="005D382D" w:rsidP="003B7EA9">
            <w:pPr>
              <w:jc w:val="center"/>
              <w:rPr>
                <w:rFonts w:ascii="GHEA Grapalat" w:hAnsi="GHEA Grapalat" w:cs="Calibri"/>
                <w:b/>
                <w:bCs/>
                <w:iCs/>
                <w:sz w:val="20"/>
                <w:szCs w:val="20"/>
                <w:lang w:val="hy-AM"/>
              </w:rPr>
            </w:pPr>
            <w:r w:rsidRPr="00BB2558">
              <w:rPr>
                <w:rFonts w:ascii="GHEA Grapalat" w:hAnsi="GHEA Grapalat" w:cs="Calibri"/>
                <w:b/>
                <w:bCs/>
                <w:iCs/>
                <w:sz w:val="20"/>
                <w:szCs w:val="20"/>
              </w:rPr>
              <w:t>Техническая</w:t>
            </w:r>
            <w:r w:rsidRPr="00BB2558">
              <w:rPr>
                <w:rFonts w:ascii="GHEA Grapalat" w:hAnsi="GHEA Grapalat" w:cs="Calibri"/>
                <w:b/>
                <w:bCs/>
                <w:iCs/>
                <w:sz w:val="20"/>
                <w:szCs w:val="20"/>
                <w:lang w:val="hy-AM"/>
              </w:rPr>
              <w:t xml:space="preserve"> </w:t>
            </w:r>
            <w:r w:rsidRPr="00BB2558">
              <w:rPr>
                <w:rFonts w:ascii="GHEA Grapalat" w:hAnsi="GHEA Grapalat" w:cs="Calibri"/>
                <w:b/>
                <w:bCs/>
                <w:iCs/>
                <w:sz w:val="20"/>
                <w:szCs w:val="20"/>
              </w:rPr>
              <w:t>характеристика</w:t>
            </w:r>
          </w:p>
          <w:p w14:paraId="17F373EF" w14:textId="77777777" w:rsidR="005D382D" w:rsidRPr="00BB2558" w:rsidRDefault="005D382D" w:rsidP="003B7EA9">
            <w:pPr>
              <w:jc w:val="center"/>
              <w:rPr>
                <w:rFonts w:ascii="GHEA Grapalat" w:hAnsi="GHEA Grapalat" w:cs="Calibri"/>
                <w:bCs/>
                <w:iCs/>
                <w:sz w:val="20"/>
                <w:szCs w:val="20"/>
                <w:lang w:val="hy-AM"/>
              </w:rPr>
            </w:pPr>
          </w:p>
        </w:tc>
        <w:tc>
          <w:tcPr>
            <w:tcW w:w="697" w:type="dxa"/>
            <w:vMerge w:val="restart"/>
            <w:vAlign w:val="center"/>
            <w:hideMark/>
          </w:tcPr>
          <w:p w14:paraId="71B36586"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Ед.  изм.</w:t>
            </w:r>
          </w:p>
        </w:tc>
        <w:tc>
          <w:tcPr>
            <w:tcW w:w="1440" w:type="dxa"/>
            <w:vMerge w:val="restart"/>
            <w:vAlign w:val="center"/>
            <w:hideMark/>
          </w:tcPr>
          <w:p w14:paraId="0A4AAD62"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Общая стоимость</w:t>
            </w:r>
          </w:p>
        </w:tc>
        <w:tc>
          <w:tcPr>
            <w:tcW w:w="1260" w:type="dxa"/>
            <w:vMerge w:val="restart"/>
            <w:vAlign w:val="center"/>
            <w:hideMark/>
          </w:tcPr>
          <w:p w14:paraId="6DEA4B0F"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Общее количество</w:t>
            </w:r>
          </w:p>
        </w:tc>
        <w:tc>
          <w:tcPr>
            <w:tcW w:w="3064" w:type="dxa"/>
            <w:gridSpan w:val="2"/>
            <w:vAlign w:val="center"/>
            <w:hideMark/>
          </w:tcPr>
          <w:p w14:paraId="504E8312"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исполнения</w:t>
            </w:r>
          </w:p>
        </w:tc>
      </w:tr>
      <w:tr w:rsidR="005D382D" w:rsidRPr="00BB2558" w14:paraId="4550E51C" w14:textId="77777777" w:rsidTr="003B7EA9">
        <w:trPr>
          <w:trHeight w:val="1665"/>
        </w:trPr>
        <w:tc>
          <w:tcPr>
            <w:tcW w:w="630" w:type="dxa"/>
            <w:vMerge/>
            <w:vAlign w:val="center"/>
            <w:hideMark/>
          </w:tcPr>
          <w:p w14:paraId="02D0704A" w14:textId="77777777" w:rsidR="005D382D" w:rsidRPr="00BB2558" w:rsidRDefault="005D382D" w:rsidP="003B7EA9">
            <w:pPr>
              <w:rPr>
                <w:rFonts w:ascii="GHEA Grapalat" w:hAnsi="GHEA Grapalat" w:cs="Calibri"/>
                <w:b/>
                <w:bCs/>
                <w:iCs/>
                <w:sz w:val="20"/>
                <w:szCs w:val="20"/>
              </w:rPr>
            </w:pPr>
          </w:p>
        </w:tc>
        <w:tc>
          <w:tcPr>
            <w:tcW w:w="1800" w:type="dxa"/>
            <w:vMerge/>
            <w:vAlign w:val="center"/>
            <w:hideMark/>
          </w:tcPr>
          <w:p w14:paraId="11707CC2" w14:textId="77777777" w:rsidR="005D382D" w:rsidRPr="00BB2558" w:rsidRDefault="005D382D" w:rsidP="003B7EA9">
            <w:pPr>
              <w:rPr>
                <w:rFonts w:ascii="GHEA Grapalat" w:hAnsi="GHEA Grapalat" w:cs="Calibri"/>
                <w:b/>
                <w:bCs/>
                <w:iCs/>
                <w:sz w:val="20"/>
                <w:szCs w:val="20"/>
              </w:rPr>
            </w:pPr>
          </w:p>
        </w:tc>
        <w:tc>
          <w:tcPr>
            <w:tcW w:w="4500" w:type="dxa"/>
            <w:vMerge/>
            <w:vAlign w:val="center"/>
            <w:hideMark/>
          </w:tcPr>
          <w:p w14:paraId="236EE8F6" w14:textId="77777777" w:rsidR="005D382D" w:rsidRPr="00BB2558" w:rsidRDefault="005D382D" w:rsidP="003B7EA9">
            <w:pPr>
              <w:rPr>
                <w:rFonts w:ascii="GHEA Grapalat" w:hAnsi="GHEA Grapalat" w:cs="Calibri"/>
                <w:b/>
                <w:bCs/>
                <w:iCs/>
                <w:sz w:val="20"/>
                <w:szCs w:val="20"/>
              </w:rPr>
            </w:pPr>
          </w:p>
        </w:tc>
        <w:tc>
          <w:tcPr>
            <w:tcW w:w="697" w:type="dxa"/>
            <w:vMerge/>
            <w:vAlign w:val="center"/>
            <w:hideMark/>
          </w:tcPr>
          <w:p w14:paraId="70EBDE9C" w14:textId="77777777" w:rsidR="005D382D" w:rsidRPr="00BB2558" w:rsidRDefault="005D382D" w:rsidP="003B7EA9">
            <w:pPr>
              <w:rPr>
                <w:rFonts w:ascii="GHEA Grapalat" w:hAnsi="GHEA Grapalat" w:cs="Calibri"/>
                <w:b/>
                <w:bCs/>
                <w:iCs/>
                <w:sz w:val="20"/>
                <w:szCs w:val="20"/>
              </w:rPr>
            </w:pPr>
          </w:p>
        </w:tc>
        <w:tc>
          <w:tcPr>
            <w:tcW w:w="1440" w:type="dxa"/>
            <w:vMerge/>
            <w:vAlign w:val="center"/>
            <w:hideMark/>
          </w:tcPr>
          <w:p w14:paraId="23C7FE2F" w14:textId="77777777" w:rsidR="005D382D" w:rsidRPr="00BB2558" w:rsidRDefault="005D382D" w:rsidP="003B7EA9">
            <w:pPr>
              <w:rPr>
                <w:rFonts w:ascii="GHEA Grapalat" w:hAnsi="GHEA Grapalat" w:cs="Calibri"/>
                <w:b/>
                <w:bCs/>
                <w:iCs/>
                <w:sz w:val="20"/>
                <w:szCs w:val="20"/>
              </w:rPr>
            </w:pPr>
          </w:p>
        </w:tc>
        <w:tc>
          <w:tcPr>
            <w:tcW w:w="1260" w:type="dxa"/>
            <w:vMerge/>
            <w:vAlign w:val="center"/>
            <w:hideMark/>
          </w:tcPr>
          <w:p w14:paraId="4A6F2020" w14:textId="77777777" w:rsidR="005D382D" w:rsidRPr="00BB2558" w:rsidRDefault="005D382D" w:rsidP="003B7EA9">
            <w:pPr>
              <w:rPr>
                <w:rFonts w:ascii="GHEA Grapalat" w:hAnsi="GHEA Grapalat" w:cs="Calibri"/>
                <w:b/>
                <w:bCs/>
                <w:iCs/>
                <w:sz w:val="20"/>
                <w:szCs w:val="20"/>
              </w:rPr>
            </w:pPr>
          </w:p>
        </w:tc>
        <w:tc>
          <w:tcPr>
            <w:tcW w:w="1530" w:type="dxa"/>
            <w:vAlign w:val="center"/>
            <w:hideMark/>
          </w:tcPr>
          <w:p w14:paraId="2430374E" w14:textId="77777777" w:rsidR="005D382D" w:rsidRPr="00BB2558" w:rsidRDefault="005D382D" w:rsidP="003B7EA9">
            <w:pPr>
              <w:jc w:val="center"/>
              <w:rPr>
                <w:rFonts w:ascii="GHEA Grapalat" w:hAnsi="GHEA Grapalat" w:cs="Calibri"/>
                <w:b/>
                <w:bCs/>
                <w:iCs/>
                <w:sz w:val="20"/>
                <w:szCs w:val="20"/>
              </w:rPr>
            </w:pPr>
            <w:r w:rsidRPr="00BB2558">
              <w:rPr>
                <w:rFonts w:ascii="GHEA Grapalat" w:hAnsi="GHEA Grapalat" w:cs="Calibri"/>
                <w:b/>
                <w:bCs/>
                <w:iCs/>
                <w:sz w:val="20"/>
                <w:szCs w:val="20"/>
              </w:rPr>
              <w:t>адрес</w:t>
            </w:r>
          </w:p>
        </w:tc>
        <w:tc>
          <w:tcPr>
            <w:tcW w:w="1534" w:type="dxa"/>
            <w:vAlign w:val="center"/>
            <w:hideMark/>
          </w:tcPr>
          <w:p w14:paraId="68C67058" w14:textId="77777777" w:rsidR="005D382D" w:rsidRPr="00BB2558" w:rsidRDefault="005D382D" w:rsidP="003B7EA9">
            <w:pPr>
              <w:jc w:val="center"/>
              <w:rPr>
                <w:rFonts w:ascii="GHEA Grapalat" w:hAnsi="GHEA Grapalat" w:cs="Calibri"/>
                <w:b/>
                <w:bCs/>
                <w:iCs/>
                <w:sz w:val="20"/>
                <w:szCs w:val="20"/>
                <w:lang w:val="hy-AM"/>
              </w:rPr>
            </w:pPr>
          </w:p>
          <w:p w14:paraId="1FD0C4F9" w14:textId="77777777" w:rsidR="005D382D" w:rsidRPr="00BB2558" w:rsidRDefault="005D382D" w:rsidP="003B7EA9">
            <w:pPr>
              <w:jc w:val="center"/>
              <w:rPr>
                <w:rFonts w:ascii="GHEA Grapalat" w:hAnsi="GHEA Grapalat" w:cs="Calibri"/>
                <w:b/>
                <w:bCs/>
                <w:iCs/>
                <w:sz w:val="20"/>
                <w:szCs w:val="20"/>
                <w:lang w:val="hy-AM"/>
              </w:rPr>
            </w:pPr>
            <w:r w:rsidRPr="00BB2558">
              <w:rPr>
                <w:rFonts w:ascii="GHEA Grapalat" w:hAnsi="GHEA Grapalat" w:cs="Calibri"/>
                <w:b/>
                <w:bCs/>
                <w:iCs/>
                <w:sz w:val="20"/>
                <w:szCs w:val="20"/>
              </w:rPr>
              <w:t>срок</w:t>
            </w:r>
          </w:p>
          <w:p w14:paraId="2721589A" w14:textId="77777777" w:rsidR="005D382D" w:rsidRPr="00BB2558" w:rsidRDefault="005D382D" w:rsidP="003B7EA9">
            <w:pPr>
              <w:jc w:val="center"/>
              <w:rPr>
                <w:rFonts w:ascii="GHEA Grapalat" w:hAnsi="GHEA Grapalat" w:cs="Calibri"/>
                <w:b/>
                <w:bCs/>
                <w:iCs/>
                <w:sz w:val="20"/>
                <w:szCs w:val="20"/>
                <w:lang w:val="hy-AM"/>
              </w:rPr>
            </w:pPr>
          </w:p>
        </w:tc>
      </w:tr>
      <w:tr w:rsidR="005D382D" w:rsidRPr="00BB2558" w14:paraId="29DF918E" w14:textId="77777777" w:rsidTr="003B7EA9">
        <w:trPr>
          <w:trHeight w:val="980"/>
        </w:trPr>
        <w:tc>
          <w:tcPr>
            <w:tcW w:w="630" w:type="dxa"/>
            <w:vAlign w:val="center"/>
            <w:hideMark/>
          </w:tcPr>
          <w:p w14:paraId="4B7242DB" w14:textId="77777777" w:rsidR="005D382D" w:rsidRPr="00BB2558" w:rsidRDefault="005D382D" w:rsidP="003B7EA9">
            <w:pPr>
              <w:jc w:val="right"/>
              <w:rPr>
                <w:rFonts w:ascii="GHEA Grapalat" w:hAnsi="GHEA Grapalat" w:cs="Calibri"/>
                <w:sz w:val="20"/>
                <w:szCs w:val="20"/>
              </w:rPr>
            </w:pPr>
          </w:p>
          <w:p w14:paraId="797BA3AC" w14:textId="77777777" w:rsidR="005D382D" w:rsidRPr="00BB2558" w:rsidRDefault="005D382D" w:rsidP="003B7EA9">
            <w:pPr>
              <w:jc w:val="right"/>
              <w:rPr>
                <w:rFonts w:ascii="GHEA Grapalat" w:hAnsi="GHEA Grapalat" w:cs="Calibri"/>
                <w:sz w:val="20"/>
                <w:szCs w:val="20"/>
              </w:rPr>
            </w:pPr>
          </w:p>
          <w:p w14:paraId="1742EEB4" w14:textId="77777777" w:rsidR="005D382D" w:rsidRPr="00BB2558" w:rsidRDefault="005D382D" w:rsidP="003B7EA9">
            <w:pPr>
              <w:jc w:val="right"/>
              <w:rPr>
                <w:rFonts w:ascii="GHEA Grapalat" w:hAnsi="GHEA Grapalat" w:cs="Calibri"/>
                <w:sz w:val="20"/>
                <w:szCs w:val="20"/>
              </w:rPr>
            </w:pPr>
          </w:p>
          <w:p w14:paraId="7DCC348C" w14:textId="77777777" w:rsidR="005D382D" w:rsidRPr="00BB2558" w:rsidRDefault="005D382D" w:rsidP="003B7EA9">
            <w:pPr>
              <w:jc w:val="right"/>
              <w:rPr>
                <w:rFonts w:ascii="GHEA Grapalat" w:hAnsi="GHEA Grapalat" w:cs="Calibri"/>
                <w:sz w:val="20"/>
                <w:szCs w:val="20"/>
              </w:rPr>
            </w:pPr>
          </w:p>
          <w:p w14:paraId="1E08D1CD" w14:textId="77777777" w:rsidR="005D382D" w:rsidRPr="00BB2558" w:rsidRDefault="005D382D" w:rsidP="003B7EA9">
            <w:pPr>
              <w:jc w:val="right"/>
              <w:rPr>
                <w:rFonts w:ascii="GHEA Grapalat" w:hAnsi="GHEA Grapalat" w:cs="Calibri"/>
                <w:sz w:val="20"/>
                <w:szCs w:val="20"/>
              </w:rPr>
            </w:pPr>
          </w:p>
          <w:p w14:paraId="53657186" w14:textId="77777777" w:rsidR="005D382D" w:rsidRPr="00BB2558" w:rsidRDefault="005D382D" w:rsidP="003B7EA9">
            <w:pPr>
              <w:jc w:val="right"/>
              <w:rPr>
                <w:rFonts w:ascii="GHEA Grapalat" w:hAnsi="GHEA Grapalat" w:cs="Calibri"/>
                <w:sz w:val="20"/>
                <w:szCs w:val="20"/>
              </w:rPr>
            </w:pPr>
          </w:p>
          <w:p w14:paraId="75C10987" w14:textId="77777777" w:rsidR="005D382D" w:rsidRPr="00BB2558" w:rsidRDefault="005D382D" w:rsidP="003B7EA9">
            <w:pPr>
              <w:jc w:val="right"/>
              <w:rPr>
                <w:rFonts w:ascii="GHEA Grapalat" w:hAnsi="GHEA Grapalat" w:cs="Calibri"/>
                <w:sz w:val="20"/>
                <w:szCs w:val="20"/>
              </w:rPr>
            </w:pPr>
          </w:p>
          <w:p w14:paraId="099776CF" w14:textId="77777777" w:rsidR="005D382D" w:rsidRPr="00BB2558" w:rsidRDefault="005D382D" w:rsidP="003B7EA9">
            <w:pPr>
              <w:jc w:val="right"/>
              <w:rPr>
                <w:rFonts w:ascii="GHEA Grapalat" w:hAnsi="GHEA Grapalat" w:cs="Calibri"/>
                <w:sz w:val="20"/>
                <w:szCs w:val="20"/>
              </w:rPr>
            </w:pPr>
          </w:p>
          <w:p w14:paraId="12B592EE" w14:textId="77777777" w:rsidR="005D382D" w:rsidRPr="00BB2558" w:rsidRDefault="005D382D" w:rsidP="003B7EA9">
            <w:pPr>
              <w:jc w:val="right"/>
              <w:rPr>
                <w:rFonts w:ascii="GHEA Grapalat" w:hAnsi="GHEA Grapalat" w:cs="Calibri"/>
                <w:sz w:val="20"/>
                <w:szCs w:val="20"/>
              </w:rPr>
            </w:pPr>
          </w:p>
          <w:p w14:paraId="5AD282FC" w14:textId="77777777" w:rsidR="005D382D" w:rsidRPr="00BB2558" w:rsidRDefault="005D382D" w:rsidP="003B7EA9">
            <w:pPr>
              <w:jc w:val="right"/>
              <w:rPr>
                <w:rFonts w:ascii="GHEA Grapalat" w:hAnsi="GHEA Grapalat" w:cs="Calibri"/>
                <w:sz w:val="20"/>
                <w:szCs w:val="20"/>
              </w:rPr>
            </w:pPr>
          </w:p>
          <w:p w14:paraId="58F7E52C" w14:textId="77777777" w:rsidR="005D382D" w:rsidRPr="00BB2558" w:rsidRDefault="005D382D" w:rsidP="003B7EA9">
            <w:pPr>
              <w:jc w:val="right"/>
              <w:rPr>
                <w:rFonts w:ascii="GHEA Grapalat" w:hAnsi="GHEA Grapalat" w:cs="Calibri"/>
                <w:sz w:val="20"/>
                <w:szCs w:val="20"/>
              </w:rPr>
            </w:pPr>
          </w:p>
          <w:p w14:paraId="391FAAD7" w14:textId="77777777" w:rsidR="005D382D" w:rsidRPr="00BB2558" w:rsidRDefault="005D382D" w:rsidP="003B7EA9">
            <w:pPr>
              <w:jc w:val="right"/>
              <w:rPr>
                <w:rFonts w:ascii="GHEA Grapalat" w:hAnsi="GHEA Grapalat" w:cs="Calibri"/>
                <w:sz w:val="20"/>
                <w:szCs w:val="20"/>
              </w:rPr>
            </w:pPr>
          </w:p>
          <w:p w14:paraId="0EE9DC7D" w14:textId="77777777" w:rsidR="005D382D" w:rsidRPr="00BB2558" w:rsidRDefault="005D382D" w:rsidP="003B7EA9">
            <w:pPr>
              <w:jc w:val="right"/>
              <w:rPr>
                <w:rFonts w:ascii="GHEA Grapalat" w:hAnsi="GHEA Grapalat" w:cs="Calibri"/>
                <w:sz w:val="20"/>
                <w:szCs w:val="20"/>
              </w:rPr>
            </w:pPr>
            <w:r w:rsidRPr="00BB2558">
              <w:rPr>
                <w:rFonts w:ascii="GHEA Grapalat" w:hAnsi="GHEA Grapalat" w:cs="Calibri"/>
                <w:sz w:val="20"/>
                <w:szCs w:val="20"/>
              </w:rPr>
              <w:t>1</w:t>
            </w:r>
          </w:p>
          <w:p w14:paraId="3CBC6DD8"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23CEC76B"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4EC52671"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7C609D55"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lastRenderedPageBreak/>
              <w:t> </w:t>
            </w:r>
          </w:p>
          <w:p w14:paraId="2180AF61"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60D4EC7C"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63813F7D"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706D9492"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36E9900A"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394791CC"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09B10180"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66933C6D" w14:textId="77777777" w:rsidR="005D382D" w:rsidRPr="00BB2558" w:rsidRDefault="005D382D" w:rsidP="003B7EA9">
            <w:pPr>
              <w:rPr>
                <w:rFonts w:ascii="GHEA Grapalat" w:hAnsi="GHEA Grapalat" w:cs="Calibri"/>
                <w:sz w:val="20"/>
                <w:szCs w:val="20"/>
              </w:rPr>
            </w:pPr>
            <w:r w:rsidRPr="00BB2558">
              <w:rPr>
                <w:rFonts w:ascii="Courier New" w:hAnsi="Courier New" w:cs="Courier New"/>
                <w:sz w:val="20"/>
                <w:szCs w:val="20"/>
                <w:lang w:val="hy-AM"/>
              </w:rPr>
              <w:t> </w:t>
            </w:r>
          </w:p>
        </w:tc>
        <w:tc>
          <w:tcPr>
            <w:tcW w:w="1800" w:type="dxa"/>
            <w:vAlign w:val="center"/>
            <w:hideMark/>
          </w:tcPr>
          <w:p w14:paraId="398212E4" w14:textId="77777777" w:rsidR="005D382D" w:rsidRDefault="005D382D" w:rsidP="003B7EA9">
            <w:pPr>
              <w:jc w:val="center"/>
              <w:rPr>
                <w:rFonts w:ascii="GHEA Grapalat" w:hAnsi="GHEA Grapalat" w:cs="Calibri"/>
                <w:sz w:val="20"/>
                <w:szCs w:val="20"/>
              </w:rPr>
            </w:pPr>
          </w:p>
          <w:p w14:paraId="4E1B80E1" w14:textId="77777777" w:rsidR="005D382D" w:rsidRDefault="005D382D" w:rsidP="003B7EA9">
            <w:pPr>
              <w:jc w:val="center"/>
              <w:rPr>
                <w:rFonts w:ascii="GHEA Grapalat" w:hAnsi="GHEA Grapalat" w:cs="Calibri"/>
                <w:sz w:val="20"/>
                <w:szCs w:val="20"/>
              </w:rPr>
            </w:pPr>
          </w:p>
          <w:p w14:paraId="102C1F98" w14:textId="77777777" w:rsidR="005D382D" w:rsidRDefault="005D382D" w:rsidP="003B7EA9">
            <w:pPr>
              <w:jc w:val="center"/>
              <w:rPr>
                <w:rFonts w:ascii="GHEA Grapalat" w:hAnsi="GHEA Grapalat" w:cs="Calibri"/>
                <w:sz w:val="20"/>
                <w:szCs w:val="20"/>
              </w:rPr>
            </w:pPr>
          </w:p>
          <w:p w14:paraId="07C4B442" w14:textId="77777777" w:rsidR="005D382D" w:rsidRDefault="005D382D" w:rsidP="003B7EA9">
            <w:pPr>
              <w:jc w:val="center"/>
              <w:rPr>
                <w:rFonts w:ascii="GHEA Grapalat" w:hAnsi="GHEA Grapalat" w:cs="Calibri"/>
                <w:sz w:val="20"/>
                <w:szCs w:val="20"/>
              </w:rPr>
            </w:pPr>
          </w:p>
          <w:p w14:paraId="2043F7A2" w14:textId="77777777" w:rsidR="005D382D" w:rsidRDefault="005D382D" w:rsidP="003B7EA9">
            <w:pPr>
              <w:jc w:val="center"/>
              <w:rPr>
                <w:rFonts w:ascii="GHEA Grapalat" w:hAnsi="GHEA Grapalat" w:cs="Calibri"/>
                <w:sz w:val="20"/>
                <w:szCs w:val="20"/>
              </w:rPr>
            </w:pPr>
          </w:p>
          <w:p w14:paraId="6A7FC968" w14:textId="77777777" w:rsidR="005D382D" w:rsidRDefault="005D382D" w:rsidP="003B7EA9">
            <w:pPr>
              <w:jc w:val="center"/>
              <w:rPr>
                <w:rFonts w:ascii="GHEA Grapalat" w:hAnsi="GHEA Grapalat" w:cs="Calibri"/>
                <w:sz w:val="20"/>
                <w:szCs w:val="20"/>
              </w:rPr>
            </w:pPr>
          </w:p>
          <w:p w14:paraId="435E8687" w14:textId="77777777" w:rsidR="005D382D" w:rsidRDefault="005D382D" w:rsidP="003B7EA9">
            <w:pPr>
              <w:jc w:val="center"/>
              <w:rPr>
                <w:rFonts w:ascii="GHEA Grapalat" w:hAnsi="GHEA Grapalat" w:cs="Calibri"/>
                <w:sz w:val="20"/>
                <w:szCs w:val="20"/>
              </w:rPr>
            </w:pPr>
          </w:p>
          <w:p w14:paraId="1C5BCA87" w14:textId="77777777" w:rsidR="005D382D" w:rsidRDefault="005D382D" w:rsidP="003B7EA9">
            <w:pPr>
              <w:jc w:val="center"/>
              <w:rPr>
                <w:rFonts w:ascii="GHEA Grapalat" w:hAnsi="GHEA Grapalat" w:cs="Calibri"/>
                <w:sz w:val="20"/>
                <w:szCs w:val="20"/>
              </w:rPr>
            </w:pPr>
          </w:p>
          <w:p w14:paraId="08755C96" w14:textId="77777777" w:rsidR="005D382D" w:rsidRDefault="005D382D" w:rsidP="003B7EA9">
            <w:pPr>
              <w:jc w:val="center"/>
              <w:rPr>
                <w:rFonts w:ascii="GHEA Grapalat" w:hAnsi="GHEA Grapalat" w:cs="Calibri"/>
                <w:sz w:val="20"/>
                <w:szCs w:val="20"/>
              </w:rPr>
            </w:pPr>
          </w:p>
          <w:p w14:paraId="196D9B2B" w14:textId="77777777" w:rsidR="005D382D" w:rsidRDefault="005D382D" w:rsidP="003B7EA9">
            <w:pPr>
              <w:jc w:val="center"/>
              <w:rPr>
                <w:rFonts w:ascii="GHEA Grapalat" w:hAnsi="GHEA Grapalat" w:cs="Calibri"/>
                <w:sz w:val="20"/>
                <w:szCs w:val="20"/>
              </w:rPr>
            </w:pPr>
          </w:p>
          <w:p w14:paraId="1CE68EB3" w14:textId="77777777" w:rsidR="005D382D" w:rsidRDefault="005D382D" w:rsidP="003B7EA9">
            <w:pPr>
              <w:jc w:val="center"/>
              <w:rPr>
                <w:rFonts w:ascii="GHEA Grapalat" w:hAnsi="GHEA Grapalat" w:cs="Calibri"/>
                <w:sz w:val="20"/>
                <w:szCs w:val="20"/>
              </w:rPr>
            </w:pPr>
          </w:p>
          <w:p w14:paraId="53FD26D8" w14:textId="77777777" w:rsidR="005D382D" w:rsidRDefault="005D382D" w:rsidP="003B7EA9">
            <w:pPr>
              <w:jc w:val="center"/>
              <w:rPr>
                <w:rFonts w:ascii="GHEA Grapalat" w:hAnsi="GHEA Grapalat" w:cs="Calibri"/>
                <w:sz w:val="20"/>
                <w:szCs w:val="20"/>
              </w:rPr>
            </w:pPr>
          </w:p>
          <w:p w14:paraId="31C800B0" w14:textId="77777777" w:rsidR="005D382D" w:rsidRDefault="005D382D" w:rsidP="003B7EA9">
            <w:pPr>
              <w:jc w:val="center"/>
              <w:rPr>
                <w:rFonts w:ascii="GHEA Grapalat" w:hAnsi="GHEA Grapalat" w:cs="Calibri"/>
                <w:sz w:val="20"/>
                <w:szCs w:val="20"/>
              </w:rPr>
            </w:pPr>
            <w:r w:rsidRPr="00C274C8">
              <w:rPr>
                <w:rFonts w:ascii="GHEA Grapalat" w:hAnsi="GHEA Grapalat" w:cs="Calibri"/>
                <w:sz w:val="20"/>
                <w:szCs w:val="20"/>
              </w:rPr>
              <w:t>71241200/25</w:t>
            </w:r>
          </w:p>
          <w:p w14:paraId="60CF4012" w14:textId="77777777" w:rsidR="005D382D" w:rsidRPr="00BB2558" w:rsidRDefault="005D382D" w:rsidP="003B7EA9">
            <w:pPr>
              <w:jc w:val="center"/>
              <w:rPr>
                <w:rFonts w:ascii="GHEA Grapalat" w:hAnsi="GHEA Grapalat" w:cs="Calibri"/>
                <w:sz w:val="20"/>
                <w:szCs w:val="20"/>
              </w:rPr>
            </w:pPr>
          </w:p>
        </w:tc>
        <w:tc>
          <w:tcPr>
            <w:tcW w:w="4500" w:type="dxa"/>
          </w:tcPr>
          <w:p w14:paraId="09D9CE1B" w14:textId="77777777" w:rsidR="005D382D" w:rsidRPr="00BB2558" w:rsidRDefault="005D382D" w:rsidP="003B7EA9">
            <w:pPr>
              <w:jc w:val="both"/>
              <w:rPr>
                <w:rFonts w:ascii="GHEA Grapalat" w:hAnsi="GHEA Grapalat"/>
                <w:sz w:val="20"/>
                <w:szCs w:val="20"/>
                <w:lang w:val="hy-AM"/>
              </w:rPr>
            </w:pPr>
            <w:r w:rsidRPr="00C274C8">
              <w:rPr>
                <w:rFonts w:ascii="GHEA Grapalat" w:hAnsi="GHEA Grapalat"/>
                <w:sz w:val="20"/>
                <w:szCs w:val="20"/>
                <w:lang w:val="hy-AM"/>
              </w:rPr>
              <w:t>П</w:t>
            </w:r>
            <w:r w:rsidRPr="00BB2558">
              <w:rPr>
                <w:rFonts w:ascii="GHEA Grapalat" w:hAnsi="GHEA Grapalat"/>
                <w:sz w:val="20"/>
                <w:szCs w:val="20"/>
                <w:lang w:val="hy-AM"/>
              </w:rPr>
              <w:t>ланировать</w:t>
            </w:r>
          </w:p>
          <w:p w14:paraId="03C493F1"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Гидроизоляция наружных стен холла</w:t>
            </w:r>
          </w:p>
          <w:p w14:paraId="276C2585"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Отделка наружных стен, при необходимости, художественная отделка</w:t>
            </w:r>
          </w:p>
          <w:p w14:paraId="7AE83628"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Укладка тротуарной плитки</w:t>
            </w:r>
          </w:p>
          <w:p w14:paraId="39728A60"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Направленный отвод дождевой воды с территории</w:t>
            </w:r>
          </w:p>
          <w:p w14:paraId="7A3369CD"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Замена окон в холле</w:t>
            </w:r>
          </w:p>
          <w:p w14:paraId="216ED104"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Замена крыши входа</w:t>
            </w:r>
          </w:p>
          <w:p w14:paraId="33553D87"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Демонтаж оконных рам</w:t>
            </w:r>
          </w:p>
          <w:p w14:paraId="68262AE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Штукатурка наружных фасадов и установка подоконников</w:t>
            </w:r>
          </w:p>
          <w:p w14:paraId="1B49997F"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Планировка фитнес-зала и холла</w:t>
            </w:r>
          </w:p>
          <w:p w14:paraId="719256FB"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Замена дверей</w:t>
            </w:r>
          </w:p>
          <w:p w14:paraId="161FBDB8"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Внутренняя отделка</w:t>
            </w:r>
          </w:p>
          <w:p w14:paraId="5ABDE9E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Освещение</w:t>
            </w:r>
          </w:p>
          <w:p w14:paraId="42C3F7C6"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lastRenderedPageBreak/>
              <w:t>- Вентиляция</w:t>
            </w:r>
          </w:p>
          <w:p w14:paraId="73053620"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Замена пола на деревянный, лакировка и маркировка</w:t>
            </w:r>
          </w:p>
          <w:p w14:paraId="29FA699B"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Покраска металлических конструкций стропильных ферм</w:t>
            </w:r>
          </w:p>
          <w:p w14:paraId="06B21C14"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Отделка потолка, покраска</w:t>
            </w:r>
          </w:p>
          <w:p w14:paraId="79EBEAA7"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Теплоизоляция полов</w:t>
            </w:r>
          </w:p>
          <w:p w14:paraId="6A95FC21"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Ремонт ванной комнаты и гардеробных</w:t>
            </w:r>
          </w:p>
          <w:p w14:paraId="16F67ABF"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Замена существующих водопроводных и канализационных труб в ванной комнате</w:t>
            </w:r>
          </w:p>
          <w:p w14:paraId="08CFB56D"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Полная установка сантехники в ванной комнате и гардеробной</w:t>
            </w:r>
          </w:p>
          <w:p w14:paraId="236FC761"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Внедрение вентиляции в ванной комнате и гардеробной</w:t>
            </w:r>
          </w:p>
          <w:p w14:paraId="1240913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Покрытие пола в ванной комнате и гардеробных противоскользящей керамической плиткой</w:t>
            </w:r>
          </w:p>
          <w:p w14:paraId="521058BA"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Внедрение вентиляции с устройствами предварительного подогрева воздуха</w:t>
            </w:r>
          </w:p>
          <w:p w14:paraId="5828BEA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Замена отопительных труб и радиаторов в зале</w:t>
            </w:r>
          </w:p>
          <w:p w14:paraId="2E27A3ED"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Облицовка радиаторов отопления</w:t>
            </w:r>
          </w:p>
          <w:p w14:paraId="41C893F6"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Планировка полного комплекта оборудования в спортивном зале, согласование оборудования с заказчиком</w:t>
            </w:r>
          </w:p>
          <w:p w14:paraId="46E12E8A"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Планировка защитных сеток для окон</w:t>
            </w:r>
          </w:p>
          <w:p w14:paraId="47C34CB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Включить в проект работы, не включенные в техническое задание, но необходимые для выполнения этих работ.</w:t>
            </w:r>
          </w:p>
          <w:p w14:paraId="2A6391A7" w14:textId="77777777" w:rsidR="005D382D" w:rsidRPr="00C274C8" w:rsidRDefault="005D382D" w:rsidP="003B7EA9">
            <w:pPr>
              <w:jc w:val="both"/>
              <w:rPr>
                <w:rFonts w:ascii="GHEA Grapalat" w:hAnsi="GHEA Grapalat"/>
                <w:sz w:val="20"/>
                <w:szCs w:val="20"/>
                <w:lang w:val="hy-AM"/>
              </w:rPr>
            </w:pPr>
          </w:p>
          <w:p w14:paraId="48D786D7"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В течение 10 дней с момента подписания договора предоставить заказчику эскиз проекта, ситуационный план в масштабе 1:500, 1:2000 и другие необходимые документы для получения архитектурно-архитектурного задания.</w:t>
            </w:r>
          </w:p>
          <w:p w14:paraId="0F5CB169"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Проект обязательно должен указывать все необходимые размеры и уровни.</w:t>
            </w:r>
          </w:p>
          <w:p w14:paraId="720ED1A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lastRenderedPageBreak/>
              <w:t>- Проект должен содержать техническое задание на все работы.</w:t>
            </w:r>
          </w:p>
          <w:p w14:paraId="3D8EAD18"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Проект обязательно должен иметь календарный график выполнения отдельных работ.</w:t>
            </w:r>
          </w:p>
          <w:p w14:paraId="25934411"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Проект обязательно должен иметь схему организации строительства.</w:t>
            </w:r>
          </w:p>
          <w:p w14:paraId="1DA70B8E"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Проект должен соответствовать всем нормам, законам и постановлениям градостроительства, действующим в Республике Армения.</w:t>
            </w:r>
          </w:p>
          <w:p w14:paraId="2C731616"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Проект обязательно должен содержать пояснительную записку, свидетельство о праве собственности на данную территорию, а также лицензию проектной компании.</w:t>
            </w:r>
          </w:p>
          <w:p w14:paraId="5623191E" w14:textId="77777777" w:rsidR="005D382D" w:rsidRPr="00C274C8" w:rsidRDefault="005D382D" w:rsidP="003B7EA9">
            <w:pPr>
              <w:jc w:val="both"/>
              <w:rPr>
                <w:rFonts w:ascii="GHEA Grapalat" w:hAnsi="GHEA Grapalat"/>
                <w:sz w:val="20"/>
                <w:szCs w:val="20"/>
                <w:lang w:val="hy-AM"/>
              </w:rPr>
            </w:pPr>
          </w:p>
          <w:p w14:paraId="1B87668C"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Разработка проекта в соответствии с нормативными требованиями:</w:t>
            </w:r>
          </w:p>
          <w:p w14:paraId="3475C9C0" w14:textId="77777777" w:rsidR="005D382D" w:rsidRPr="00C274C8" w:rsidRDefault="005D382D" w:rsidP="003B7EA9">
            <w:pPr>
              <w:jc w:val="both"/>
              <w:rPr>
                <w:rFonts w:ascii="GHEA Grapalat" w:hAnsi="GHEA Grapalat"/>
                <w:sz w:val="20"/>
                <w:szCs w:val="20"/>
                <w:lang w:val="hy-AM"/>
              </w:rPr>
            </w:pPr>
          </w:p>
          <w:p w14:paraId="25C989C4"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Постановление Правительства Республики Армения № 596-Н от 19.03.2015 &lt;Об утверждении порядка выдачи разрешений и иных документов на строительство в Республике Армения и об отмене ряда постановлений Правительства Республики Армения&gt;,</w:t>
            </w:r>
          </w:p>
          <w:p w14:paraId="3FB6F4D4" w14:textId="77777777" w:rsidR="005D382D" w:rsidRPr="00C274C8" w:rsidRDefault="005D382D" w:rsidP="003B7EA9">
            <w:pPr>
              <w:jc w:val="both"/>
              <w:rPr>
                <w:rFonts w:ascii="GHEA Grapalat" w:hAnsi="GHEA Grapalat"/>
                <w:sz w:val="20"/>
                <w:szCs w:val="20"/>
                <w:lang w:val="hy-AM"/>
              </w:rPr>
            </w:pPr>
          </w:p>
          <w:p w14:paraId="68DB2D93"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Об обеспечении соблюдения правил, определяющих состав и содержание проектно-сметной документации:</w:t>
            </w:r>
          </w:p>
          <w:p w14:paraId="3B7041F6" w14:textId="77777777" w:rsidR="005D382D" w:rsidRPr="00C274C8" w:rsidRDefault="005D382D" w:rsidP="003B7EA9">
            <w:pPr>
              <w:jc w:val="both"/>
              <w:rPr>
                <w:rFonts w:ascii="GHEA Grapalat" w:hAnsi="GHEA Grapalat"/>
                <w:sz w:val="20"/>
                <w:szCs w:val="20"/>
                <w:lang w:val="hy-AM"/>
              </w:rPr>
            </w:pPr>
          </w:p>
          <w:p w14:paraId="5C9F40E0"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В соответствии с распоряжением Министра градостроительства Республики Армения № 128-Н от 11.09.2017</w:t>
            </w:r>
          </w:p>
          <w:p w14:paraId="6488A84A"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Выполнение проектных работ в 1 (одном) этапе «Рабочий проект».</w:t>
            </w:r>
          </w:p>
          <w:p w14:paraId="69AD13B2" w14:textId="77777777" w:rsidR="005D382D" w:rsidRPr="00C274C8" w:rsidRDefault="005D382D" w:rsidP="003B7EA9">
            <w:pPr>
              <w:jc w:val="both"/>
              <w:rPr>
                <w:rFonts w:ascii="GHEA Grapalat" w:hAnsi="GHEA Grapalat"/>
                <w:sz w:val="20"/>
                <w:szCs w:val="20"/>
                <w:lang w:val="hy-AM"/>
              </w:rPr>
            </w:pPr>
          </w:p>
          <w:p w14:paraId="2FD97453"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xml:space="preserve">1. Разработка проектов в соответствии с </w:t>
            </w:r>
            <w:r w:rsidRPr="00C274C8">
              <w:rPr>
                <w:rFonts w:ascii="GHEA Grapalat" w:hAnsi="GHEA Grapalat"/>
                <w:sz w:val="20"/>
                <w:szCs w:val="20"/>
                <w:lang w:val="hy-AM"/>
              </w:rPr>
              <w:lastRenderedPageBreak/>
              <w:t>требованиями действующих норм и правовых актов Республики Армения.</w:t>
            </w:r>
          </w:p>
          <w:p w14:paraId="445053C4" w14:textId="77777777" w:rsidR="005D382D" w:rsidRPr="00C274C8" w:rsidRDefault="005D382D" w:rsidP="003B7EA9">
            <w:pPr>
              <w:jc w:val="both"/>
              <w:rPr>
                <w:rFonts w:ascii="GHEA Grapalat" w:hAnsi="GHEA Grapalat"/>
                <w:sz w:val="20"/>
                <w:szCs w:val="20"/>
                <w:lang w:val="hy-AM"/>
              </w:rPr>
            </w:pPr>
          </w:p>
          <w:p w14:paraId="58AA6835"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2. Максимальный срок устранения выявленных в ходе проверки недостатков установлен в 5 календарных дней.</w:t>
            </w:r>
          </w:p>
          <w:p w14:paraId="1C6CA993" w14:textId="77777777" w:rsidR="005D382D" w:rsidRPr="00C274C8" w:rsidRDefault="005D382D" w:rsidP="003B7EA9">
            <w:pPr>
              <w:jc w:val="both"/>
              <w:rPr>
                <w:rFonts w:ascii="GHEA Grapalat" w:hAnsi="GHEA Grapalat"/>
                <w:sz w:val="20"/>
                <w:szCs w:val="20"/>
                <w:lang w:val="hy-AM"/>
              </w:rPr>
            </w:pPr>
          </w:p>
          <w:p w14:paraId="0FB22A99"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3. Представление проектов в 6 экземплярах, смет – в 3 экземплярах;</w:t>
            </w:r>
          </w:p>
          <w:p w14:paraId="4118D9EB" w14:textId="77777777" w:rsidR="005D382D" w:rsidRPr="00C274C8" w:rsidRDefault="005D382D" w:rsidP="003B7EA9">
            <w:pPr>
              <w:jc w:val="both"/>
              <w:rPr>
                <w:rFonts w:ascii="GHEA Grapalat" w:hAnsi="GHEA Grapalat"/>
                <w:sz w:val="20"/>
                <w:szCs w:val="20"/>
                <w:lang w:val="hy-AM"/>
              </w:rPr>
            </w:pPr>
          </w:p>
          <w:p w14:paraId="716CD7E5"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4. Смету-ведомость работ представить также на русском языке.</w:t>
            </w:r>
          </w:p>
          <w:p w14:paraId="77A36FFD" w14:textId="77777777" w:rsidR="005D382D" w:rsidRPr="00C274C8" w:rsidRDefault="005D382D" w:rsidP="003B7EA9">
            <w:pPr>
              <w:jc w:val="both"/>
              <w:rPr>
                <w:rFonts w:ascii="GHEA Grapalat" w:hAnsi="GHEA Grapalat"/>
                <w:sz w:val="20"/>
                <w:szCs w:val="20"/>
                <w:lang w:val="hy-AM"/>
              </w:rPr>
            </w:pPr>
          </w:p>
          <w:p w14:paraId="540C2A3B"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5. В бумажной и электронной (Excel) версиях представленной сметы объемы и удельные значения должны совпадать (отражены в сотых (например, - 0,00) без скрытых чисел).</w:t>
            </w:r>
          </w:p>
          <w:p w14:paraId="71BCF3DF" w14:textId="77777777" w:rsidR="005D382D" w:rsidRPr="00C274C8" w:rsidRDefault="005D382D" w:rsidP="003B7EA9">
            <w:pPr>
              <w:jc w:val="both"/>
              <w:rPr>
                <w:rFonts w:ascii="GHEA Grapalat" w:hAnsi="GHEA Grapalat"/>
                <w:sz w:val="20"/>
                <w:szCs w:val="20"/>
                <w:lang w:val="hy-AM"/>
              </w:rPr>
            </w:pPr>
          </w:p>
          <w:p w14:paraId="78E49510"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6. Представить минимальные требования к гарантийным срокам объекта договора, его отдельных частей (конструкций и т. д.) и используемых материалов;</w:t>
            </w:r>
          </w:p>
          <w:p w14:paraId="74378C1B" w14:textId="77777777" w:rsidR="005D382D" w:rsidRPr="00C274C8" w:rsidRDefault="005D382D" w:rsidP="003B7EA9">
            <w:pPr>
              <w:jc w:val="both"/>
              <w:rPr>
                <w:rFonts w:ascii="GHEA Grapalat" w:hAnsi="GHEA Grapalat"/>
                <w:sz w:val="20"/>
                <w:szCs w:val="20"/>
                <w:lang w:val="hy-AM"/>
              </w:rPr>
            </w:pPr>
          </w:p>
          <w:p w14:paraId="1206ED69"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7. Представить проект в электронном формате.</w:t>
            </w:r>
          </w:p>
          <w:p w14:paraId="2ECE8387" w14:textId="77777777" w:rsidR="005D382D" w:rsidRPr="00C274C8" w:rsidRDefault="005D382D" w:rsidP="003B7EA9">
            <w:pPr>
              <w:jc w:val="both"/>
              <w:rPr>
                <w:rFonts w:ascii="GHEA Grapalat" w:hAnsi="GHEA Grapalat"/>
                <w:sz w:val="20"/>
                <w:szCs w:val="20"/>
                <w:lang w:val="hy-AM"/>
              </w:rPr>
            </w:pPr>
          </w:p>
          <w:p w14:paraId="4398963A"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8. Предоставить качественные трехмерные изображения объекта (рендеринг).</w:t>
            </w:r>
          </w:p>
          <w:p w14:paraId="4FC81426"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9. Оплата за работу будет произведена после получения положительного экспертного заключения. (Если требуется всестороннее экспертное заключение, то после получения положительного экспертного заключения)</w:t>
            </w:r>
          </w:p>
          <w:p w14:paraId="49B9D0EB" w14:textId="77777777" w:rsidR="005D382D" w:rsidRPr="00C274C8" w:rsidRDefault="005D382D" w:rsidP="003B7EA9">
            <w:pPr>
              <w:jc w:val="both"/>
              <w:rPr>
                <w:rFonts w:ascii="GHEA Grapalat" w:hAnsi="GHEA Grapalat"/>
                <w:sz w:val="20"/>
                <w:szCs w:val="20"/>
                <w:lang w:val="hy-AM"/>
              </w:rPr>
            </w:pPr>
          </w:p>
          <w:p w14:paraId="78909C69" w14:textId="77777777" w:rsidR="005D382D" w:rsidRPr="00C274C8" w:rsidRDefault="005D382D" w:rsidP="003B7EA9">
            <w:pPr>
              <w:jc w:val="both"/>
              <w:rPr>
                <w:rFonts w:ascii="GHEA Grapalat" w:hAnsi="GHEA Grapalat"/>
                <w:sz w:val="20"/>
                <w:szCs w:val="20"/>
                <w:lang w:val="hy-AM"/>
              </w:rPr>
            </w:pPr>
            <w:r w:rsidRPr="00C274C8">
              <w:rPr>
                <w:rFonts w:ascii="GHEA Grapalat" w:hAnsi="GHEA Grapalat"/>
                <w:sz w:val="20"/>
                <w:szCs w:val="20"/>
                <w:lang w:val="hy-AM"/>
              </w:rPr>
              <w:t xml:space="preserve">Участник должен иметь пакет документов, указанных в Приложении № 1 к Постановлению Правительства Республики Армения № 2106-Н от 30 сентября 2023 г. </w:t>
            </w:r>
            <w:r w:rsidRPr="00C274C8">
              <w:rPr>
                <w:rFonts w:ascii="GHEA Grapalat" w:hAnsi="GHEA Grapalat"/>
                <w:sz w:val="20"/>
                <w:szCs w:val="20"/>
                <w:lang w:val="hy-AM"/>
              </w:rPr>
              <w:lastRenderedPageBreak/>
              <w:t>«Об утверждении порядка лицензирования и квалификации в сфере градостроительства», в соответствии со следующим списком. Кроме того, необходимо предоставить фотокопию лицензии и вложенного к ней документа.</w:t>
            </w:r>
          </w:p>
          <w:p w14:paraId="5ECD6E90" w14:textId="77777777" w:rsidR="005D382D" w:rsidRPr="00C274C8" w:rsidRDefault="005D382D" w:rsidP="003B7EA9">
            <w:pPr>
              <w:jc w:val="both"/>
              <w:rPr>
                <w:rFonts w:ascii="GHEA Grapalat" w:hAnsi="GHEA Grapalat"/>
                <w:sz w:val="20"/>
                <w:szCs w:val="20"/>
                <w:lang w:val="hy-AM"/>
              </w:rPr>
            </w:pPr>
          </w:p>
          <w:p w14:paraId="0A17856C" w14:textId="77777777" w:rsidR="005D382D" w:rsidRPr="00BB2558" w:rsidRDefault="005D382D" w:rsidP="003B7EA9">
            <w:pPr>
              <w:jc w:val="both"/>
              <w:rPr>
                <w:rFonts w:ascii="GHEA Grapalat" w:hAnsi="GHEA Grapalat"/>
                <w:sz w:val="20"/>
                <w:szCs w:val="20"/>
                <w:highlight w:val="yellow"/>
                <w:lang w:val="hy-AM"/>
              </w:rPr>
            </w:pPr>
            <w:r w:rsidRPr="00C274C8">
              <w:rPr>
                <w:rFonts w:ascii="GHEA Grapalat" w:hAnsi="GHEA Grapalat"/>
                <w:sz w:val="20"/>
                <w:szCs w:val="20"/>
                <w:lang w:val="hy-AM"/>
              </w:rPr>
              <w:t>1. При подготовке документов по градостроительству, за исключением строительной и архитектурной частей, необходимо иметь лицензию не менее 3-го класса, код лицензии 01, тип вложенного документа, являющегося неотъемлемой частью лицензии, с номерами: 05, 08.</w:t>
            </w:r>
          </w:p>
        </w:tc>
        <w:tc>
          <w:tcPr>
            <w:tcW w:w="697" w:type="dxa"/>
            <w:vAlign w:val="center"/>
            <w:hideMark/>
          </w:tcPr>
          <w:p w14:paraId="4366446B"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lastRenderedPageBreak/>
              <w:t> </w:t>
            </w:r>
          </w:p>
          <w:p w14:paraId="455BA1F3"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6760C263"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060E4B60"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6D6E5B91"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3DBBC4A2"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67735789" w14:textId="77777777" w:rsidR="005D382D" w:rsidRPr="00BB2558" w:rsidRDefault="005D382D" w:rsidP="003B7EA9">
            <w:pPr>
              <w:jc w:val="center"/>
              <w:rPr>
                <w:rFonts w:ascii="GHEA Grapalat" w:hAnsi="GHEA Grapalat" w:cs="Calibri"/>
                <w:sz w:val="20"/>
                <w:szCs w:val="20"/>
                <w:lang w:val="hy-AM"/>
              </w:rPr>
            </w:pPr>
          </w:p>
          <w:p w14:paraId="4EF2170F"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386B70B1"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0CCF12C4"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7F0FA238" w14:textId="77777777" w:rsidR="005D382D" w:rsidRPr="00BB2558" w:rsidRDefault="005D382D" w:rsidP="003B7EA9">
            <w:pPr>
              <w:ind w:left="-18" w:hanging="90"/>
              <w:jc w:val="center"/>
              <w:rPr>
                <w:rFonts w:ascii="GHEA Grapalat" w:hAnsi="GHEA Grapalat" w:cs="Calibri"/>
                <w:sz w:val="20"/>
                <w:szCs w:val="20"/>
                <w:lang w:val="hy-AM"/>
              </w:rPr>
            </w:pPr>
            <w:r w:rsidRPr="00BB2558">
              <w:rPr>
                <w:rFonts w:ascii="Calibri" w:hAnsi="Calibri" w:cs="Calibri"/>
                <w:sz w:val="20"/>
                <w:szCs w:val="20"/>
                <w:lang w:val="hy-AM"/>
              </w:rPr>
              <w:t> </w:t>
            </w:r>
            <w:r w:rsidRPr="00BB2558">
              <w:rPr>
                <w:rFonts w:ascii="GHEA Grapalat" w:hAnsi="GHEA Grapalat" w:cs="GHEA Grapalat"/>
                <w:sz w:val="20"/>
                <w:szCs w:val="20"/>
                <w:lang w:val="hy-AM"/>
              </w:rPr>
              <w:t>драм</w:t>
            </w:r>
          </w:p>
          <w:p w14:paraId="15CF4751"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4BEFA366"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435C6A01"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4B5B7C0F"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0FB3212C"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660C40AA"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7F19B5FC"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lastRenderedPageBreak/>
              <w:t> </w:t>
            </w:r>
          </w:p>
          <w:p w14:paraId="18678AE5"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p w14:paraId="574840E4" w14:textId="77777777" w:rsidR="005D382D" w:rsidRPr="00BB2558" w:rsidRDefault="005D382D" w:rsidP="003B7EA9">
            <w:pPr>
              <w:jc w:val="center"/>
              <w:rPr>
                <w:rFonts w:ascii="GHEA Grapalat" w:hAnsi="GHEA Grapalat" w:cs="Calibri"/>
                <w:sz w:val="20"/>
                <w:szCs w:val="20"/>
                <w:lang w:val="hy-AM"/>
              </w:rPr>
            </w:pPr>
            <w:r w:rsidRPr="00BB2558">
              <w:rPr>
                <w:rFonts w:ascii="Calibri" w:hAnsi="Calibri" w:cs="Calibri"/>
                <w:sz w:val="20"/>
                <w:szCs w:val="20"/>
                <w:lang w:val="hy-AM"/>
              </w:rPr>
              <w:t> </w:t>
            </w:r>
          </w:p>
        </w:tc>
        <w:tc>
          <w:tcPr>
            <w:tcW w:w="1440" w:type="dxa"/>
            <w:vAlign w:val="center"/>
            <w:hideMark/>
          </w:tcPr>
          <w:p w14:paraId="09EE5288" w14:textId="77777777" w:rsidR="005D382D" w:rsidRPr="00BB2558" w:rsidRDefault="005D382D" w:rsidP="003B7EA9">
            <w:pPr>
              <w:jc w:val="center"/>
              <w:rPr>
                <w:rFonts w:ascii="GHEA Grapalat" w:hAnsi="GHEA Grapalat" w:cs="Calibri"/>
                <w:sz w:val="20"/>
                <w:szCs w:val="20"/>
                <w:lang w:val="hy-AM"/>
              </w:rPr>
            </w:pPr>
          </w:p>
          <w:p w14:paraId="16E0EDDF" w14:textId="77777777" w:rsidR="005D382D" w:rsidRDefault="005D382D" w:rsidP="003B7EA9">
            <w:pPr>
              <w:jc w:val="center"/>
              <w:rPr>
                <w:rFonts w:ascii="GHEA Grapalat" w:hAnsi="GHEA Grapalat" w:cs="Calibri"/>
                <w:sz w:val="20"/>
                <w:szCs w:val="20"/>
                <w:lang w:val="hy-AM"/>
              </w:rPr>
            </w:pPr>
          </w:p>
          <w:p w14:paraId="4E123BE8" w14:textId="77777777" w:rsidR="005D382D" w:rsidRDefault="005D382D" w:rsidP="003B7EA9">
            <w:pPr>
              <w:jc w:val="center"/>
              <w:rPr>
                <w:rFonts w:ascii="GHEA Grapalat" w:hAnsi="GHEA Grapalat" w:cs="Calibri"/>
                <w:sz w:val="20"/>
                <w:szCs w:val="20"/>
                <w:lang w:val="hy-AM"/>
              </w:rPr>
            </w:pPr>
          </w:p>
          <w:p w14:paraId="2C912074" w14:textId="77777777" w:rsidR="005D382D" w:rsidRDefault="005D382D" w:rsidP="003B7EA9">
            <w:pPr>
              <w:jc w:val="center"/>
              <w:rPr>
                <w:rFonts w:ascii="GHEA Grapalat" w:hAnsi="GHEA Grapalat" w:cs="Calibri"/>
                <w:sz w:val="20"/>
                <w:szCs w:val="20"/>
                <w:lang w:val="hy-AM"/>
              </w:rPr>
            </w:pPr>
          </w:p>
          <w:p w14:paraId="5696CE91" w14:textId="77777777" w:rsidR="005D382D" w:rsidRDefault="005D382D" w:rsidP="003B7EA9">
            <w:pPr>
              <w:jc w:val="center"/>
              <w:rPr>
                <w:rFonts w:ascii="GHEA Grapalat" w:hAnsi="GHEA Grapalat" w:cs="Calibri"/>
                <w:sz w:val="20"/>
                <w:szCs w:val="20"/>
                <w:lang w:val="hy-AM"/>
              </w:rPr>
            </w:pPr>
          </w:p>
          <w:p w14:paraId="727F7501" w14:textId="77777777" w:rsidR="005D382D" w:rsidRDefault="005D382D" w:rsidP="003B7EA9">
            <w:pPr>
              <w:jc w:val="center"/>
              <w:rPr>
                <w:rFonts w:ascii="GHEA Grapalat" w:hAnsi="GHEA Grapalat" w:cs="Calibri"/>
                <w:sz w:val="20"/>
                <w:szCs w:val="20"/>
                <w:lang w:val="hy-AM"/>
              </w:rPr>
            </w:pPr>
          </w:p>
          <w:p w14:paraId="1EB88986" w14:textId="77777777" w:rsidR="005D382D" w:rsidRDefault="005D382D" w:rsidP="003B7EA9">
            <w:pPr>
              <w:jc w:val="center"/>
              <w:rPr>
                <w:rFonts w:ascii="GHEA Grapalat" w:hAnsi="GHEA Grapalat" w:cs="Calibri"/>
                <w:sz w:val="20"/>
                <w:szCs w:val="20"/>
                <w:lang w:val="hy-AM"/>
              </w:rPr>
            </w:pPr>
          </w:p>
          <w:p w14:paraId="28808B5C" w14:textId="77777777" w:rsidR="005D382D" w:rsidRDefault="005D382D" w:rsidP="003B7EA9">
            <w:pPr>
              <w:jc w:val="center"/>
              <w:rPr>
                <w:rFonts w:ascii="GHEA Grapalat" w:hAnsi="GHEA Grapalat" w:cs="Calibri"/>
                <w:sz w:val="20"/>
                <w:szCs w:val="20"/>
                <w:lang w:val="hy-AM"/>
              </w:rPr>
            </w:pPr>
          </w:p>
          <w:p w14:paraId="666F0C4E" w14:textId="77777777" w:rsidR="005D382D" w:rsidRPr="00BB2558" w:rsidRDefault="005D382D" w:rsidP="003B7EA9">
            <w:pPr>
              <w:jc w:val="center"/>
              <w:rPr>
                <w:rFonts w:ascii="GHEA Grapalat" w:hAnsi="GHEA Grapalat" w:cs="Calibri"/>
                <w:sz w:val="20"/>
                <w:szCs w:val="20"/>
                <w:lang w:val="hy-AM"/>
              </w:rPr>
            </w:pPr>
            <w:r w:rsidRPr="00BB2558">
              <w:rPr>
                <w:rFonts w:ascii="GHEA Grapalat" w:hAnsi="GHEA Grapalat" w:cs="Calibri"/>
                <w:sz w:val="20"/>
                <w:szCs w:val="20"/>
                <w:lang w:val="hy-AM"/>
              </w:rPr>
              <w:t>1 200 000</w:t>
            </w:r>
          </w:p>
        </w:tc>
        <w:tc>
          <w:tcPr>
            <w:tcW w:w="1260" w:type="dxa"/>
            <w:vAlign w:val="center"/>
            <w:hideMark/>
          </w:tcPr>
          <w:p w14:paraId="4D37FBE7"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77C7B883"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43FE7380"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13A1BD5C" w14:textId="77777777" w:rsidR="005D382D" w:rsidRPr="00BB2558" w:rsidRDefault="005D382D" w:rsidP="003B7EA9">
            <w:pPr>
              <w:jc w:val="center"/>
              <w:rPr>
                <w:rFonts w:ascii="Sylfaen" w:hAnsi="Sylfaen" w:cs="Courier New"/>
                <w:sz w:val="20"/>
                <w:szCs w:val="20"/>
                <w:lang w:val="hy-AM"/>
              </w:rPr>
            </w:pPr>
          </w:p>
          <w:p w14:paraId="3EEA2D51"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38D94D6D" w14:textId="77777777" w:rsidR="005D382D" w:rsidRPr="00BB2558" w:rsidRDefault="005D382D" w:rsidP="003B7EA9">
            <w:pPr>
              <w:jc w:val="center"/>
              <w:rPr>
                <w:rFonts w:ascii="GHEA Grapalat" w:hAnsi="GHEA Grapalat" w:cs="Calibri"/>
                <w:sz w:val="20"/>
                <w:szCs w:val="20"/>
                <w:lang w:val="hy-AM"/>
              </w:rPr>
            </w:pPr>
          </w:p>
          <w:p w14:paraId="037C0FA4"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4970AD2A"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02B01302"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r w:rsidRPr="00BB2558">
              <w:rPr>
                <w:rFonts w:ascii="GHEA Grapalat" w:hAnsi="GHEA Grapalat" w:cs="GHEA Grapalat"/>
                <w:sz w:val="20"/>
                <w:szCs w:val="20"/>
                <w:lang w:val="hy-AM"/>
              </w:rPr>
              <w:t>1</w:t>
            </w:r>
          </w:p>
          <w:p w14:paraId="37D5D2AC"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20FFEB01"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14E739AB"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059C005C"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4CC6757B"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7495C207"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p w14:paraId="30417849" w14:textId="77777777" w:rsidR="005D382D" w:rsidRPr="00BB2558" w:rsidRDefault="005D382D" w:rsidP="003B7EA9">
            <w:pPr>
              <w:jc w:val="center"/>
              <w:rPr>
                <w:rFonts w:ascii="GHEA Grapalat" w:hAnsi="GHEA Grapalat" w:cs="GHEA Grapalat"/>
                <w:sz w:val="20"/>
                <w:szCs w:val="20"/>
                <w:lang w:val="hy-AM"/>
              </w:rPr>
            </w:pPr>
            <w:r w:rsidRPr="00BB2558">
              <w:rPr>
                <w:rFonts w:ascii="Courier New" w:hAnsi="Courier New" w:cs="Courier New"/>
                <w:sz w:val="20"/>
                <w:szCs w:val="20"/>
                <w:lang w:val="hy-AM"/>
              </w:rPr>
              <w:t> </w:t>
            </w:r>
          </w:p>
        </w:tc>
        <w:tc>
          <w:tcPr>
            <w:tcW w:w="1530" w:type="dxa"/>
            <w:vAlign w:val="center"/>
            <w:hideMark/>
          </w:tcPr>
          <w:p w14:paraId="5AB0582B" w14:textId="77777777" w:rsidR="005D382D" w:rsidRPr="00C274C8" w:rsidRDefault="005D382D" w:rsidP="003B7EA9">
            <w:pPr>
              <w:jc w:val="center"/>
              <w:rPr>
                <w:rFonts w:ascii="GHEA Grapalat" w:hAnsi="GHEA Grapalat"/>
                <w:sz w:val="20"/>
                <w:szCs w:val="20"/>
              </w:rPr>
            </w:pPr>
            <w:r w:rsidRPr="00C274C8">
              <w:rPr>
                <w:rFonts w:ascii="GHEA Grapalat" w:hAnsi="GHEA Grapalat"/>
                <w:sz w:val="20"/>
                <w:szCs w:val="20"/>
              </w:rPr>
              <w:t>Административный район Норк-Мараш</w:t>
            </w:r>
          </w:p>
          <w:p w14:paraId="3A3346AF" w14:textId="77777777" w:rsidR="005D382D" w:rsidRPr="00BB2558" w:rsidRDefault="005D382D" w:rsidP="003B7EA9">
            <w:pPr>
              <w:jc w:val="center"/>
              <w:rPr>
                <w:rFonts w:ascii="GHEA Grapalat" w:hAnsi="GHEA Grapalat"/>
                <w:sz w:val="20"/>
                <w:szCs w:val="20"/>
              </w:rPr>
            </w:pPr>
            <w:r w:rsidRPr="00C274C8">
              <w:rPr>
                <w:rFonts w:ascii="GHEA Grapalat" w:hAnsi="GHEA Grapalat"/>
                <w:sz w:val="20"/>
                <w:szCs w:val="20"/>
              </w:rPr>
              <w:t>Улица Охана Дурьяна, корпус 51</w:t>
            </w:r>
          </w:p>
        </w:tc>
        <w:tc>
          <w:tcPr>
            <w:tcW w:w="1534" w:type="dxa"/>
            <w:vAlign w:val="center"/>
            <w:hideMark/>
          </w:tcPr>
          <w:p w14:paraId="5C2B71FA"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09C06BD3" w14:textId="77777777" w:rsidR="005D382D" w:rsidRPr="00BB2558" w:rsidRDefault="005D382D" w:rsidP="003B7EA9">
            <w:pPr>
              <w:rPr>
                <w:rFonts w:ascii="GHEA Grapalat" w:hAnsi="GHEA Grapalat" w:cs="Calibri"/>
                <w:sz w:val="20"/>
                <w:szCs w:val="20"/>
              </w:rPr>
            </w:pPr>
          </w:p>
          <w:p w14:paraId="35F535A0" w14:textId="77777777" w:rsidR="005D382D" w:rsidRPr="00BB2558" w:rsidRDefault="005D382D" w:rsidP="003B7EA9">
            <w:pPr>
              <w:rPr>
                <w:rFonts w:ascii="Courier New" w:hAnsi="Courier New" w:cs="Courier New"/>
                <w:sz w:val="20"/>
                <w:szCs w:val="20"/>
                <w:lang w:val="hy-AM"/>
              </w:rPr>
            </w:pPr>
          </w:p>
          <w:p w14:paraId="1B1708E7" w14:textId="77777777" w:rsidR="005D382D" w:rsidRPr="00BB2558" w:rsidRDefault="005D382D" w:rsidP="003B7EA9">
            <w:pPr>
              <w:rPr>
                <w:rFonts w:ascii="Courier New" w:hAnsi="Courier New" w:cs="Courier New"/>
                <w:sz w:val="20"/>
                <w:szCs w:val="20"/>
                <w:lang w:val="hy-AM"/>
              </w:rPr>
            </w:pPr>
          </w:p>
          <w:p w14:paraId="5DBD4E39" w14:textId="77777777" w:rsidR="005D382D" w:rsidRPr="00BB2558" w:rsidRDefault="005D382D" w:rsidP="003B7EA9">
            <w:pPr>
              <w:rPr>
                <w:rFonts w:ascii="Courier New" w:hAnsi="Courier New" w:cs="Courier New"/>
                <w:sz w:val="20"/>
                <w:szCs w:val="20"/>
                <w:lang w:val="hy-AM"/>
              </w:rPr>
            </w:pPr>
          </w:p>
          <w:p w14:paraId="426EC569" w14:textId="77777777" w:rsidR="005D382D" w:rsidRPr="00BB2558" w:rsidRDefault="005D382D" w:rsidP="003B7EA9">
            <w:pPr>
              <w:rPr>
                <w:rFonts w:ascii="Courier New" w:hAnsi="Courier New" w:cs="Courier New"/>
                <w:sz w:val="20"/>
                <w:szCs w:val="20"/>
                <w:lang w:val="hy-AM"/>
              </w:rPr>
            </w:pPr>
          </w:p>
          <w:p w14:paraId="2E982BC8" w14:textId="77777777" w:rsidR="005D382D" w:rsidRPr="00BB2558" w:rsidRDefault="005D382D" w:rsidP="003B7EA9">
            <w:pPr>
              <w:rPr>
                <w:rFonts w:ascii="Courier New" w:hAnsi="Courier New" w:cs="Courier New"/>
                <w:sz w:val="20"/>
                <w:szCs w:val="20"/>
                <w:lang w:val="hy-AM"/>
              </w:rPr>
            </w:pPr>
          </w:p>
          <w:p w14:paraId="1ED45AF2" w14:textId="77777777" w:rsidR="005D382D" w:rsidRPr="00BB2558" w:rsidRDefault="005D382D" w:rsidP="003B7EA9">
            <w:pPr>
              <w:rPr>
                <w:rFonts w:ascii="Courier New" w:hAnsi="Courier New" w:cs="Courier New"/>
                <w:sz w:val="20"/>
                <w:szCs w:val="20"/>
                <w:lang w:val="hy-AM"/>
              </w:rPr>
            </w:pPr>
          </w:p>
          <w:p w14:paraId="53B1ADBC" w14:textId="77777777" w:rsidR="005D382D" w:rsidRPr="00BB2558" w:rsidRDefault="005D382D" w:rsidP="003B7EA9">
            <w:pPr>
              <w:rPr>
                <w:rFonts w:ascii="Courier New" w:hAnsi="Courier New" w:cs="Courier New"/>
                <w:sz w:val="20"/>
                <w:szCs w:val="20"/>
                <w:lang w:val="hy-AM"/>
              </w:rPr>
            </w:pPr>
          </w:p>
          <w:p w14:paraId="6262EB7F" w14:textId="77777777" w:rsidR="005D382D" w:rsidRPr="00BB2558" w:rsidRDefault="005D382D" w:rsidP="003B7EA9">
            <w:pPr>
              <w:rPr>
                <w:rFonts w:ascii="GHEA Grapalat" w:hAnsi="GHEA Grapalat" w:cs="Calibri"/>
                <w:sz w:val="20"/>
                <w:szCs w:val="20"/>
              </w:rPr>
            </w:pPr>
          </w:p>
          <w:p w14:paraId="07F15E0D" w14:textId="77777777" w:rsidR="005D382D" w:rsidRPr="00BB2558" w:rsidRDefault="005D382D" w:rsidP="003B7EA9">
            <w:pPr>
              <w:jc w:val="center"/>
              <w:rPr>
                <w:rFonts w:ascii="GHEA Grapalat" w:hAnsi="GHEA Grapalat" w:cs="Calibri"/>
                <w:sz w:val="20"/>
                <w:szCs w:val="20"/>
                <w:lang w:val="hy-AM"/>
              </w:rPr>
            </w:pPr>
            <w:r w:rsidRPr="00BB2558">
              <w:rPr>
                <w:rFonts w:ascii="GHEA Grapalat" w:hAnsi="GHEA Grapalat" w:cs="Calibri"/>
                <w:sz w:val="20"/>
                <w:szCs w:val="20"/>
                <w:lang w:val="hy-AM"/>
              </w:rPr>
              <w:t xml:space="preserve">включая 60-й календарный день со дня вступления в силу договора </w:t>
            </w:r>
          </w:p>
          <w:p w14:paraId="51B1D650"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2E77A0BE"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3E5E5F28"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lastRenderedPageBreak/>
              <w:t> </w:t>
            </w:r>
          </w:p>
          <w:p w14:paraId="45755BF8"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42561C26"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7C82BC96"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3E89BE14"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454DDB35"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56DF6734"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538725C2" w14:textId="77777777" w:rsidR="005D382D" w:rsidRPr="00BB2558" w:rsidRDefault="005D382D" w:rsidP="003B7EA9">
            <w:pPr>
              <w:rPr>
                <w:rFonts w:ascii="GHEA Grapalat" w:hAnsi="GHEA Grapalat" w:cs="Calibri"/>
                <w:sz w:val="20"/>
                <w:szCs w:val="20"/>
                <w:lang w:val="hy-AM"/>
              </w:rPr>
            </w:pPr>
            <w:r w:rsidRPr="00BB2558">
              <w:rPr>
                <w:rFonts w:ascii="Courier New" w:hAnsi="Courier New" w:cs="Courier New"/>
                <w:sz w:val="20"/>
                <w:szCs w:val="20"/>
                <w:lang w:val="hy-AM"/>
              </w:rPr>
              <w:t> </w:t>
            </w:r>
          </w:p>
          <w:p w14:paraId="02C06496" w14:textId="77777777" w:rsidR="005D382D" w:rsidRPr="00BB2558" w:rsidRDefault="005D382D" w:rsidP="003B7EA9">
            <w:pPr>
              <w:rPr>
                <w:rFonts w:ascii="GHEA Grapalat" w:hAnsi="GHEA Grapalat" w:cs="Calibri"/>
                <w:sz w:val="20"/>
                <w:szCs w:val="20"/>
              </w:rPr>
            </w:pPr>
            <w:r w:rsidRPr="00BB2558">
              <w:rPr>
                <w:rFonts w:ascii="Courier New" w:hAnsi="Courier New" w:cs="Courier New"/>
                <w:sz w:val="20"/>
                <w:szCs w:val="20"/>
                <w:lang w:val="hy-AM"/>
              </w:rPr>
              <w:t> </w:t>
            </w:r>
          </w:p>
        </w:tc>
      </w:tr>
    </w:tbl>
    <w:p w14:paraId="23D3A90D" w14:textId="77777777" w:rsidR="00EA706F" w:rsidRPr="005D382D" w:rsidRDefault="00EA706F" w:rsidP="00EA706F">
      <w:pPr>
        <w:jc w:val="both"/>
        <w:rPr>
          <w:rFonts w:ascii="Sylfaen" w:hAnsi="Sylfaen"/>
          <w:i/>
          <w:sz w:val="14"/>
        </w:rPr>
      </w:pPr>
    </w:p>
    <w:p w14:paraId="591DB0B8"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63115A22"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2BBBBBA5"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5C1A74FE"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7E071C1F" w14:textId="77777777" w:rsidR="006561C6" w:rsidRPr="006D1136" w:rsidRDefault="006561C6" w:rsidP="006561C6">
      <w:pPr>
        <w:jc w:val="right"/>
        <w:rPr>
          <w:rFonts w:ascii="GHEA Grapalat" w:hAnsi="GHEA Grapalat"/>
          <w:b/>
          <w:bCs/>
          <w:color w:val="FFFFFF" w:themeColor="background1"/>
          <w:sz w:val="12"/>
          <w:szCs w:val="12"/>
          <w:u w:val="single"/>
          <w:shd w:val="clear" w:color="auto" w:fill="FFFFFF"/>
          <w:lang w:val="hy-AM"/>
        </w:rPr>
      </w:pPr>
    </w:p>
    <w:p w14:paraId="5A9C7514" w14:textId="77777777" w:rsidR="006561C6" w:rsidRPr="005436BF" w:rsidRDefault="006561C6" w:rsidP="006561C6">
      <w:pPr>
        <w:rPr>
          <w:rFonts w:ascii="GHEA Grapalat" w:hAnsi="GHEA Grapalat"/>
          <w:sz w:val="19"/>
          <w:szCs w:val="19"/>
          <w:lang w:val="hy-AM"/>
        </w:rPr>
      </w:pPr>
    </w:p>
    <w:p w14:paraId="3F446D36" w14:textId="77777777" w:rsidR="006561C6" w:rsidRDefault="006561C6" w:rsidP="006561C6">
      <w:pPr>
        <w:rPr>
          <w:rFonts w:ascii="GHEA Grapalat" w:hAnsi="GHEA Grapalat"/>
          <w:sz w:val="20"/>
          <w:szCs w:val="20"/>
          <w:lang w:val="hy-AM"/>
        </w:rPr>
      </w:pPr>
    </w:p>
    <w:p w14:paraId="3D3F591D" w14:textId="77777777" w:rsidR="009D7E58" w:rsidRPr="006561C6" w:rsidRDefault="009D7E58" w:rsidP="009D7E58">
      <w:pPr>
        <w:rPr>
          <w:lang w:val="hy-AM"/>
        </w:rPr>
      </w:pPr>
    </w:p>
    <w:p w14:paraId="0448FBF7" w14:textId="77777777" w:rsidR="00EE7AED" w:rsidRPr="009D7E58" w:rsidRDefault="00EE7AED" w:rsidP="00EE7AED">
      <w:pPr>
        <w:jc w:val="both"/>
        <w:rPr>
          <w:rFonts w:ascii="GHEA Grapalat" w:hAnsi="GHEA Grapalat" w:cs="Arial"/>
          <w:sz w:val="16"/>
          <w:szCs w:val="16"/>
          <w:lang w:eastAsia="en-US"/>
        </w:rPr>
      </w:pPr>
    </w:p>
    <w:p w14:paraId="7EF6EE85" w14:textId="77777777" w:rsidR="007C189A" w:rsidRPr="00EE7AED" w:rsidRDefault="007C189A" w:rsidP="007C189A">
      <w:pPr>
        <w:jc w:val="both"/>
        <w:rPr>
          <w:rFonts w:ascii="GHEA Grapalat" w:hAnsi="GHEA Grapalat" w:cs="Arial"/>
          <w:sz w:val="16"/>
          <w:szCs w:val="16"/>
          <w:lang w:val="hy-AM" w:eastAsia="en-US"/>
        </w:rPr>
      </w:pPr>
    </w:p>
    <w:tbl>
      <w:tblPr>
        <w:tblpPr w:leftFromText="180" w:rightFromText="180" w:vertAnchor="text" w:horzAnchor="margin" w:tblpXSpec="center" w:tblpY="86"/>
        <w:tblW w:w="9563" w:type="dxa"/>
        <w:tblLayout w:type="fixed"/>
        <w:tblLook w:val="0000" w:firstRow="0" w:lastRow="0" w:firstColumn="0" w:lastColumn="0" w:noHBand="0" w:noVBand="0"/>
      </w:tblPr>
      <w:tblGrid>
        <w:gridCol w:w="4500"/>
        <w:gridCol w:w="754"/>
        <w:gridCol w:w="4309"/>
      </w:tblGrid>
      <w:tr w:rsidR="009D7E58" w:rsidRPr="009F3DC7" w14:paraId="39F08647" w14:textId="77777777" w:rsidTr="009D7E58">
        <w:trPr>
          <w:trHeight w:val="2023"/>
        </w:trPr>
        <w:tc>
          <w:tcPr>
            <w:tcW w:w="4500" w:type="dxa"/>
          </w:tcPr>
          <w:p w14:paraId="0F22A03C" w14:textId="77777777" w:rsidR="009D7E58" w:rsidRPr="009F3DC7" w:rsidRDefault="009D7E58" w:rsidP="009D7E58">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14:paraId="3E69E4FB" w14:textId="77777777" w:rsidR="009D7E58" w:rsidRPr="00F34674" w:rsidRDefault="009D7E58" w:rsidP="009D7E58">
            <w:pPr>
              <w:widowControl w:val="0"/>
              <w:ind w:left="34"/>
              <w:jc w:val="center"/>
              <w:rPr>
                <w:rFonts w:ascii="GHEA Grapalat" w:hAnsi="GHEA Grapalat"/>
                <w:lang w:val="en-US"/>
              </w:rPr>
            </w:pPr>
            <w:r>
              <w:rPr>
                <w:rFonts w:ascii="GHEA Grapalat" w:hAnsi="GHEA Grapalat"/>
                <w:lang w:val="en-US"/>
              </w:rPr>
              <w:t>________________________</w:t>
            </w:r>
          </w:p>
          <w:p w14:paraId="7F823A16" w14:textId="77777777" w:rsidR="009D7E58" w:rsidRPr="00F34674" w:rsidRDefault="009D7E58" w:rsidP="009D7E58">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41FB5414" w14:textId="77777777" w:rsidR="009D7E58" w:rsidRPr="009F3DC7" w:rsidRDefault="009D7E58" w:rsidP="009D7E58">
            <w:pPr>
              <w:widowControl w:val="0"/>
              <w:spacing w:after="160" w:line="360" w:lineRule="auto"/>
              <w:ind w:left="34"/>
              <w:jc w:val="center"/>
              <w:rPr>
                <w:rFonts w:ascii="GHEA Grapalat" w:hAnsi="GHEA Grapalat"/>
              </w:rPr>
            </w:pPr>
            <w:r w:rsidRPr="009F3DC7">
              <w:rPr>
                <w:rFonts w:ascii="GHEA Grapalat" w:hAnsi="GHEA Grapalat"/>
              </w:rPr>
              <w:t>М. П.</w:t>
            </w:r>
          </w:p>
        </w:tc>
        <w:tc>
          <w:tcPr>
            <w:tcW w:w="754" w:type="dxa"/>
          </w:tcPr>
          <w:p w14:paraId="61D5674B" w14:textId="77777777" w:rsidR="009D7E58" w:rsidRPr="009F3DC7" w:rsidRDefault="009D7E58" w:rsidP="009D7E58">
            <w:pPr>
              <w:widowControl w:val="0"/>
              <w:spacing w:after="160" w:line="360" w:lineRule="auto"/>
              <w:ind w:left="34"/>
              <w:jc w:val="center"/>
              <w:rPr>
                <w:rFonts w:ascii="GHEA Grapalat" w:hAnsi="GHEA Grapalat"/>
              </w:rPr>
            </w:pPr>
          </w:p>
        </w:tc>
        <w:tc>
          <w:tcPr>
            <w:tcW w:w="4309" w:type="dxa"/>
          </w:tcPr>
          <w:p w14:paraId="52E894E4" w14:textId="77777777" w:rsidR="009D7E58" w:rsidRPr="009F3DC7" w:rsidRDefault="009D7E58" w:rsidP="009D7E58">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14:paraId="3FA4D734" w14:textId="77777777" w:rsidR="009D7E58" w:rsidRPr="00F34674" w:rsidRDefault="009D7E58" w:rsidP="009D7E58">
            <w:pPr>
              <w:widowControl w:val="0"/>
              <w:ind w:left="34"/>
              <w:jc w:val="center"/>
              <w:rPr>
                <w:rFonts w:ascii="GHEA Grapalat" w:hAnsi="GHEA Grapalat"/>
                <w:lang w:val="en-US"/>
              </w:rPr>
            </w:pPr>
            <w:r>
              <w:rPr>
                <w:rFonts w:ascii="GHEA Grapalat" w:hAnsi="GHEA Grapalat"/>
                <w:lang w:val="en-US"/>
              </w:rPr>
              <w:t>_________________________</w:t>
            </w:r>
          </w:p>
          <w:p w14:paraId="31E0C0B4" w14:textId="77777777" w:rsidR="009D7E58" w:rsidRPr="00F34674" w:rsidRDefault="009D7E58" w:rsidP="009D7E58">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164D98ED" w14:textId="77777777" w:rsidR="009D7E58" w:rsidRPr="009F3DC7" w:rsidRDefault="009D7E58" w:rsidP="009D7E58">
            <w:pPr>
              <w:widowControl w:val="0"/>
              <w:spacing w:after="160" w:line="360" w:lineRule="auto"/>
              <w:ind w:left="34"/>
              <w:jc w:val="center"/>
              <w:rPr>
                <w:rFonts w:ascii="GHEA Grapalat" w:hAnsi="GHEA Grapalat"/>
              </w:rPr>
            </w:pPr>
            <w:r w:rsidRPr="009F3DC7">
              <w:rPr>
                <w:rFonts w:ascii="GHEA Grapalat" w:hAnsi="GHEA Grapalat"/>
              </w:rPr>
              <w:t>М. П.</w:t>
            </w:r>
          </w:p>
        </w:tc>
      </w:tr>
    </w:tbl>
    <w:p w14:paraId="62296292" w14:textId="77777777" w:rsidR="007C189A" w:rsidRPr="001A0EC1" w:rsidRDefault="007C189A" w:rsidP="007C189A">
      <w:pPr>
        <w:jc w:val="both"/>
        <w:rPr>
          <w:rFonts w:ascii="GHEA Grapalat" w:hAnsi="GHEA Grapalat" w:cs="Arial"/>
          <w:sz w:val="16"/>
          <w:szCs w:val="16"/>
          <w:lang w:val="hy-AM" w:eastAsia="en-US"/>
        </w:rPr>
      </w:pPr>
    </w:p>
    <w:p w14:paraId="46D36047" w14:textId="77777777" w:rsidR="003177F1" w:rsidRPr="007C189A" w:rsidRDefault="003177F1" w:rsidP="007A34A7">
      <w:pPr>
        <w:widowControl w:val="0"/>
        <w:spacing w:line="360" w:lineRule="auto"/>
        <w:ind w:right="247" w:firstLine="567"/>
        <w:jc w:val="right"/>
        <w:rPr>
          <w:rFonts w:ascii="GHEA Grapalat" w:eastAsia="Calibri" w:hAnsi="GHEA Grapalat" w:cs="Calibri"/>
          <w:lang w:val="hy-AM"/>
        </w:rPr>
      </w:pPr>
    </w:p>
    <w:p w14:paraId="3621516B" w14:textId="77777777" w:rsidR="007A34A7" w:rsidRPr="00680C8D" w:rsidRDefault="007A34A7" w:rsidP="007A34A7">
      <w:pPr>
        <w:rPr>
          <w:rFonts w:ascii="GHEA Grapalat" w:hAnsi="GHEA Grapalat" w:cs="Sylfaen"/>
          <w:b/>
          <w:bCs/>
          <w:i/>
          <w:iCs/>
          <w:color w:val="000000" w:themeColor="text1"/>
        </w:rPr>
      </w:pPr>
    </w:p>
    <w:p w14:paraId="373D569B" w14:textId="77777777" w:rsidR="00680C8D" w:rsidRPr="00680C8D" w:rsidRDefault="00680C8D" w:rsidP="007A34A7">
      <w:pPr>
        <w:rPr>
          <w:rFonts w:ascii="GHEA Grapalat" w:hAnsi="GHEA Grapalat" w:cs="Sylfaen"/>
          <w:b/>
          <w:bCs/>
          <w:i/>
          <w:iCs/>
          <w:color w:val="000000" w:themeColor="text1"/>
        </w:rPr>
      </w:pPr>
    </w:p>
    <w:p w14:paraId="47303EE4" w14:textId="77777777" w:rsidR="00680C8D" w:rsidRDefault="00680C8D" w:rsidP="007A34A7">
      <w:pPr>
        <w:rPr>
          <w:rFonts w:ascii="GHEA Grapalat" w:hAnsi="GHEA Grapalat" w:cs="Sylfaen"/>
          <w:b/>
          <w:bCs/>
          <w:i/>
          <w:iCs/>
          <w:color w:val="000000" w:themeColor="text1"/>
          <w:lang w:val="hy-AM"/>
        </w:rPr>
      </w:pPr>
    </w:p>
    <w:p w14:paraId="20E98EB7" w14:textId="77777777" w:rsidR="00680C8D" w:rsidRDefault="00680C8D" w:rsidP="007A34A7">
      <w:pPr>
        <w:rPr>
          <w:rFonts w:ascii="GHEA Grapalat" w:hAnsi="GHEA Grapalat" w:cs="Sylfaen"/>
          <w:b/>
          <w:bCs/>
          <w:i/>
          <w:iCs/>
          <w:color w:val="000000" w:themeColor="text1"/>
          <w:lang w:val="hy-AM"/>
        </w:rPr>
      </w:pPr>
    </w:p>
    <w:p w14:paraId="3B14CCCF" w14:textId="77777777" w:rsidR="00680C8D" w:rsidRDefault="00680C8D" w:rsidP="007A34A7">
      <w:pPr>
        <w:rPr>
          <w:rFonts w:ascii="GHEA Grapalat" w:hAnsi="GHEA Grapalat" w:cs="Sylfaen"/>
          <w:b/>
          <w:bCs/>
          <w:i/>
          <w:iCs/>
          <w:color w:val="000000" w:themeColor="text1"/>
          <w:lang w:val="hy-AM"/>
        </w:rPr>
      </w:pPr>
    </w:p>
    <w:p w14:paraId="2802023C" w14:textId="77777777" w:rsidR="00680C8D" w:rsidRDefault="00680C8D" w:rsidP="007A34A7">
      <w:pPr>
        <w:rPr>
          <w:rFonts w:ascii="GHEA Grapalat" w:hAnsi="GHEA Grapalat" w:cs="Sylfaen"/>
          <w:b/>
          <w:bCs/>
          <w:i/>
          <w:iCs/>
          <w:color w:val="000000" w:themeColor="text1"/>
          <w:lang w:val="hy-AM"/>
        </w:rPr>
      </w:pPr>
    </w:p>
    <w:p w14:paraId="701C73E3" w14:textId="77777777" w:rsidR="00680C8D" w:rsidRDefault="00680C8D" w:rsidP="007A34A7">
      <w:pPr>
        <w:rPr>
          <w:rFonts w:ascii="GHEA Grapalat" w:hAnsi="GHEA Grapalat" w:cs="Sylfaen"/>
          <w:b/>
          <w:bCs/>
          <w:i/>
          <w:iCs/>
          <w:color w:val="000000" w:themeColor="text1"/>
          <w:lang w:val="hy-AM"/>
        </w:rPr>
      </w:pPr>
    </w:p>
    <w:p w14:paraId="0E96BF3B" w14:textId="77777777" w:rsidR="00680C8D" w:rsidRDefault="00680C8D" w:rsidP="007A34A7">
      <w:pPr>
        <w:rPr>
          <w:rFonts w:ascii="GHEA Grapalat" w:hAnsi="GHEA Grapalat" w:cs="Sylfaen"/>
          <w:b/>
          <w:bCs/>
          <w:i/>
          <w:iCs/>
          <w:color w:val="000000" w:themeColor="text1"/>
          <w:lang w:val="hy-AM"/>
        </w:rPr>
      </w:pPr>
    </w:p>
    <w:p w14:paraId="48330656" w14:textId="77777777" w:rsidR="00680C8D" w:rsidRDefault="00680C8D" w:rsidP="007A34A7">
      <w:pPr>
        <w:rPr>
          <w:rFonts w:ascii="GHEA Grapalat" w:hAnsi="GHEA Grapalat" w:cs="Sylfaen"/>
          <w:b/>
          <w:bCs/>
          <w:i/>
          <w:iCs/>
          <w:color w:val="000000" w:themeColor="text1"/>
          <w:lang w:val="hy-AM"/>
        </w:rPr>
      </w:pPr>
    </w:p>
    <w:p w14:paraId="6886EB27" w14:textId="77777777" w:rsidR="00680C8D" w:rsidRDefault="00680C8D" w:rsidP="007A34A7">
      <w:pPr>
        <w:rPr>
          <w:rFonts w:ascii="GHEA Grapalat" w:hAnsi="GHEA Grapalat" w:cs="Sylfaen"/>
          <w:b/>
          <w:bCs/>
          <w:i/>
          <w:iCs/>
          <w:color w:val="000000" w:themeColor="text1"/>
          <w:lang w:val="hy-AM"/>
        </w:rPr>
      </w:pPr>
    </w:p>
    <w:p w14:paraId="2AD08537" w14:textId="77777777" w:rsidR="00680C8D" w:rsidRPr="00680C8D" w:rsidRDefault="00680C8D" w:rsidP="007A34A7">
      <w:pPr>
        <w:rPr>
          <w:rFonts w:ascii="GHEA Grapalat" w:hAnsi="GHEA Grapalat" w:cs="Sylfaen"/>
          <w:b/>
          <w:bCs/>
          <w:i/>
          <w:iCs/>
          <w:color w:val="000000" w:themeColor="text1"/>
          <w:lang w:val="hy-AM"/>
        </w:rPr>
        <w:sectPr w:rsidR="00680C8D" w:rsidRPr="00680C8D" w:rsidSect="00680C8D">
          <w:footnotePr>
            <w:pos w:val="beneathText"/>
          </w:footnotePr>
          <w:pgSz w:w="16840" w:h="11907" w:orient="landscape" w:code="9"/>
          <w:pgMar w:top="662" w:right="994" w:bottom="907" w:left="634" w:header="562" w:footer="562" w:gutter="0"/>
          <w:cols w:space="720"/>
          <w:titlePg/>
          <w:docGrid w:linePitch="326"/>
        </w:sectPr>
      </w:pPr>
    </w:p>
    <w:p w14:paraId="1C93465B" w14:textId="77777777" w:rsidR="00BB28C8" w:rsidRPr="009F3DC7" w:rsidRDefault="00BB28C8" w:rsidP="007A42E0">
      <w:pPr>
        <w:widowControl w:val="0"/>
        <w:spacing w:after="160" w:line="360" w:lineRule="auto"/>
        <w:jc w:val="right"/>
        <w:rPr>
          <w:rFonts w:ascii="GHEA Grapalat" w:hAnsi="GHEA Grapalat"/>
          <w:i/>
        </w:rPr>
      </w:pPr>
      <w:r w:rsidRPr="009F3DC7">
        <w:rPr>
          <w:rFonts w:ascii="GHEA Grapalat" w:hAnsi="GHEA Grapalat"/>
          <w:i/>
        </w:rPr>
        <w:lastRenderedPageBreak/>
        <w:t>Приложение № 2</w:t>
      </w:r>
    </w:p>
    <w:p w14:paraId="58FECD73" w14:textId="77777777"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421C9E0D"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5EE83A6D" w14:textId="77777777"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14:paraId="0E166269"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50"/>
        <w:gridCol w:w="1651"/>
        <w:gridCol w:w="595"/>
        <w:gridCol w:w="634"/>
        <w:gridCol w:w="536"/>
        <w:gridCol w:w="634"/>
        <w:gridCol w:w="630"/>
        <w:gridCol w:w="630"/>
        <w:gridCol w:w="567"/>
        <w:gridCol w:w="567"/>
        <w:gridCol w:w="576"/>
        <w:gridCol w:w="630"/>
        <w:gridCol w:w="630"/>
        <w:gridCol w:w="550"/>
        <w:gridCol w:w="620"/>
      </w:tblGrid>
      <w:tr w:rsidR="00BB28C8" w:rsidRPr="00D25446" w14:paraId="5F339DB4" w14:textId="77777777" w:rsidTr="002321DB">
        <w:trPr>
          <w:trHeight w:val="326"/>
          <w:jc w:val="center"/>
        </w:trPr>
        <w:tc>
          <w:tcPr>
            <w:tcW w:w="11438" w:type="dxa"/>
            <w:gridSpan w:val="16"/>
            <w:vAlign w:val="center"/>
          </w:tcPr>
          <w:p w14:paraId="0BC9FE76" w14:textId="77777777"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14:paraId="0AE651C3" w14:textId="77777777" w:rsidTr="002321DB">
        <w:trPr>
          <w:trHeight w:val="1700"/>
          <w:jc w:val="center"/>
        </w:trPr>
        <w:tc>
          <w:tcPr>
            <w:tcW w:w="638" w:type="dxa"/>
            <w:vAlign w:val="center"/>
          </w:tcPr>
          <w:p w14:paraId="5A35DC01" w14:textId="77777777"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350" w:type="dxa"/>
            <w:vAlign w:val="center"/>
          </w:tcPr>
          <w:p w14:paraId="5F45F57E" w14:textId="77777777"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651" w:type="dxa"/>
            <w:vAlign w:val="center"/>
          </w:tcPr>
          <w:p w14:paraId="19E7C887" w14:textId="77777777"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99" w:type="dxa"/>
            <w:gridSpan w:val="13"/>
            <w:vAlign w:val="center"/>
          </w:tcPr>
          <w:p w14:paraId="6C04B024" w14:textId="695BCED8"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w:t>
            </w:r>
            <w:r w:rsidR="0034667B">
              <w:rPr>
                <w:rFonts w:ascii="GHEA Grapalat" w:hAnsi="GHEA Grapalat"/>
                <w:sz w:val="16"/>
                <w:szCs w:val="16"/>
                <w:lang w:val="hy-AM"/>
              </w:rPr>
              <w:t>26</w:t>
            </w:r>
            <w:r w:rsidRPr="00D25446">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21"/>
              <w:t>**</w:t>
            </w:r>
          </w:p>
        </w:tc>
      </w:tr>
      <w:tr w:rsidR="00BB28C8" w:rsidRPr="00D25446" w14:paraId="4E21B47A" w14:textId="77777777" w:rsidTr="002321DB">
        <w:trPr>
          <w:cantSplit/>
          <w:trHeight w:val="1096"/>
          <w:jc w:val="center"/>
        </w:trPr>
        <w:tc>
          <w:tcPr>
            <w:tcW w:w="638" w:type="dxa"/>
            <w:vAlign w:val="center"/>
          </w:tcPr>
          <w:p w14:paraId="40DB62E8" w14:textId="77777777" w:rsidR="00BB28C8" w:rsidRPr="000758FA" w:rsidRDefault="00BB28C8" w:rsidP="003D2146">
            <w:pPr>
              <w:widowControl w:val="0"/>
              <w:spacing w:after="120"/>
              <w:ind w:left="-43"/>
              <w:jc w:val="center"/>
              <w:rPr>
                <w:rFonts w:ascii="GHEA Grapalat" w:hAnsi="GHEA Grapalat"/>
                <w:sz w:val="16"/>
                <w:szCs w:val="16"/>
                <w:lang w:val="hy-AM"/>
              </w:rPr>
            </w:pPr>
          </w:p>
        </w:tc>
        <w:tc>
          <w:tcPr>
            <w:tcW w:w="1350" w:type="dxa"/>
            <w:vAlign w:val="center"/>
          </w:tcPr>
          <w:p w14:paraId="3B6E398B" w14:textId="77777777" w:rsidR="00BB28C8" w:rsidRPr="00D25446" w:rsidRDefault="00BB28C8" w:rsidP="003D2146">
            <w:pPr>
              <w:widowControl w:val="0"/>
              <w:spacing w:after="120"/>
              <w:ind w:left="-43"/>
              <w:jc w:val="center"/>
              <w:rPr>
                <w:rFonts w:ascii="GHEA Grapalat" w:hAnsi="GHEA Grapalat"/>
                <w:sz w:val="16"/>
                <w:szCs w:val="16"/>
              </w:rPr>
            </w:pPr>
          </w:p>
        </w:tc>
        <w:tc>
          <w:tcPr>
            <w:tcW w:w="1651" w:type="dxa"/>
            <w:vAlign w:val="center"/>
          </w:tcPr>
          <w:p w14:paraId="0EA26C7B" w14:textId="77777777" w:rsidR="00BB28C8" w:rsidRPr="00D25446" w:rsidRDefault="00BB28C8" w:rsidP="003D2146">
            <w:pPr>
              <w:widowControl w:val="0"/>
              <w:spacing w:after="120"/>
              <w:ind w:left="-43"/>
              <w:jc w:val="center"/>
              <w:rPr>
                <w:rFonts w:ascii="GHEA Grapalat" w:hAnsi="GHEA Grapalat"/>
                <w:sz w:val="16"/>
                <w:szCs w:val="16"/>
              </w:rPr>
            </w:pPr>
          </w:p>
        </w:tc>
        <w:tc>
          <w:tcPr>
            <w:tcW w:w="595" w:type="dxa"/>
            <w:vAlign w:val="center"/>
          </w:tcPr>
          <w:p w14:paraId="08285C2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634" w:type="dxa"/>
            <w:vAlign w:val="center"/>
          </w:tcPr>
          <w:p w14:paraId="0F638010"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36" w:type="dxa"/>
            <w:vAlign w:val="center"/>
          </w:tcPr>
          <w:p w14:paraId="7734950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34" w:type="dxa"/>
            <w:vAlign w:val="center"/>
          </w:tcPr>
          <w:p w14:paraId="3745A4ED"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630" w:type="dxa"/>
            <w:vAlign w:val="center"/>
          </w:tcPr>
          <w:p w14:paraId="05D4F649"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630" w:type="dxa"/>
            <w:vAlign w:val="center"/>
          </w:tcPr>
          <w:p w14:paraId="55F90E5C"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14:paraId="4EA8AFF8"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3873A10D"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576" w:type="dxa"/>
            <w:vAlign w:val="center"/>
          </w:tcPr>
          <w:p w14:paraId="46F62F09"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30" w:type="dxa"/>
            <w:vAlign w:val="center"/>
          </w:tcPr>
          <w:p w14:paraId="6D7758C3"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630" w:type="dxa"/>
            <w:vAlign w:val="center"/>
          </w:tcPr>
          <w:p w14:paraId="169531A5"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550" w:type="dxa"/>
            <w:vAlign w:val="center"/>
          </w:tcPr>
          <w:p w14:paraId="749E43B5"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620" w:type="dxa"/>
            <w:vAlign w:val="center"/>
          </w:tcPr>
          <w:p w14:paraId="76985C81" w14:textId="77777777"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5D382D" w:rsidRPr="00D25446" w14:paraId="7DBBAED2" w14:textId="77777777" w:rsidTr="005D382D">
        <w:trPr>
          <w:cantSplit/>
          <w:trHeight w:val="1096"/>
          <w:jc w:val="center"/>
        </w:trPr>
        <w:tc>
          <w:tcPr>
            <w:tcW w:w="638" w:type="dxa"/>
            <w:vAlign w:val="center"/>
          </w:tcPr>
          <w:p w14:paraId="7E1590A5" w14:textId="77777777" w:rsidR="005D382D" w:rsidRDefault="005D382D" w:rsidP="005D382D">
            <w:pPr>
              <w:widowControl w:val="0"/>
              <w:spacing w:after="120"/>
              <w:rPr>
                <w:rFonts w:ascii="GHEA Grapalat" w:hAnsi="GHEA Grapalat"/>
                <w:sz w:val="16"/>
                <w:szCs w:val="16"/>
                <w:lang w:val="hy-AM"/>
              </w:rPr>
            </w:pPr>
          </w:p>
          <w:p w14:paraId="5435BF66" w14:textId="77777777" w:rsidR="005D382D" w:rsidRDefault="005D382D" w:rsidP="005D382D">
            <w:pPr>
              <w:widowControl w:val="0"/>
              <w:spacing w:after="120"/>
              <w:ind w:left="-43"/>
              <w:jc w:val="center"/>
              <w:rPr>
                <w:rFonts w:ascii="GHEA Grapalat" w:hAnsi="GHEA Grapalat"/>
                <w:sz w:val="16"/>
                <w:szCs w:val="16"/>
                <w:lang w:val="hy-AM"/>
              </w:rPr>
            </w:pPr>
          </w:p>
          <w:p w14:paraId="1C5B1277" w14:textId="77777777" w:rsidR="005D382D" w:rsidRDefault="005D382D" w:rsidP="005D382D">
            <w:pPr>
              <w:widowControl w:val="0"/>
              <w:spacing w:after="120"/>
              <w:ind w:left="-43" w:hanging="88"/>
              <w:jc w:val="center"/>
              <w:rPr>
                <w:rFonts w:ascii="GHEA Grapalat" w:hAnsi="GHEA Grapalat"/>
                <w:sz w:val="16"/>
                <w:szCs w:val="16"/>
                <w:lang w:val="hy-AM"/>
              </w:rPr>
            </w:pPr>
            <w:r>
              <w:rPr>
                <w:rFonts w:ascii="GHEA Grapalat" w:hAnsi="GHEA Grapalat"/>
                <w:sz w:val="16"/>
                <w:szCs w:val="16"/>
                <w:lang w:val="hy-AM"/>
              </w:rPr>
              <w:t>1</w:t>
            </w:r>
          </w:p>
          <w:p w14:paraId="6CE010E8" w14:textId="77777777" w:rsidR="005D382D" w:rsidRPr="000758FA" w:rsidRDefault="005D382D" w:rsidP="005D382D">
            <w:pPr>
              <w:widowControl w:val="0"/>
              <w:spacing w:after="120"/>
              <w:rPr>
                <w:rFonts w:ascii="GHEA Grapalat" w:hAnsi="GHEA Grapalat"/>
                <w:sz w:val="16"/>
                <w:szCs w:val="16"/>
                <w:lang w:val="hy-AM"/>
              </w:rPr>
            </w:pPr>
          </w:p>
        </w:tc>
        <w:tc>
          <w:tcPr>
            <w:tcW w:w="1350" w:type="dxa"/>
            <w:vAlign w:val="center"/>
          </w:tcPr>
          <w:p w14:paraId="39C2DDA5" w14:textId="2089B397" w:rsidR="005D382D" w:rsidRPr="0006029F" w:rsidRDefault="005D382D" w:rsidP="005D382D">
            <w:pPr>
              <w:jc w:val="center"/>
              <w:rPr>
                <w:rFonts w:ascii="GHEA Grapalat" w:hAnsi="GHEA Grapalat"/>
                <w:sz w:val="18"/>
                <w:szCs w:val="18"/>
                <w:lang w:val="hy-AM"/>
              </w:rPr>
            </w:pPr>
            <w:r w:rsidRPr="005D382D">
              <w:rPr>
                <w:rFonts w:ascii="GHEA Grapalat" w:hAnsi="GHEA Grapalat"/>
                <w:bCs/>
                <w:iCs/>
                <w:color w:val="000000"/>
                <w:sz w:val="18"/>
                <w:szCs w:val="18"/>
                <w:lang w:val="hy-AM"/>
              </w:rPr>
              <w:t>71241200/25</w:t>
            </w:r>
          </w:p>
        </w:tc>
        <w:tc>
          <w:tcPr>
            <w:tcW w:w="1651" w:type="dxa"/>
            <w:vAlign w:val="center"/>
          </w:tcPr>
          <w:p w14:paraId="03BDE673" w14:textId="347696B4" w:rsidR="005D382D" w:rsidRPr="00DF7B48" w:rsidRDefault="005D382D" w:rsidP="005D382D">
            <w:pPr>
              <w:pStyle w:val="BodyTextIndent2"/>
              <w:widowControl w:val="0"/>
              <w:spacing w:after="120" w:line="240" w:lineRule="auto"/>
              <w:ind w:firstLine="0"/>
              <w:jc w:val="center"/>
              <w:rPr>
                <w:rFonts w:ascii="GHEA Grapalat" w:hAnsi="GHEA Grapalat"/>
                <w:sz w:val="16"/>
                <w:szCs w:val="16"/>
                <w:u w:val="single"/>
                <w:vertAlign w:val="subscript"/>
              </w:rPr>
            </w:pPr>
            <w:r>
              <w:rPr>
                <w:rFonts w:ascii="GHEA Grapalat" w:hAnsi="GHEA Grapalat"/>
                <w:sz w:val="16"/>
                <w:szCs w:val="16"/>
              </w:rPr>
              <w:t>Консультационные работы по подготовке проектно-сметной документации для реконструкции спортивного зала начальной школы № 26 Норко-Марашского административного района Еревана...</w:t>
            </w:r>
            <w:r w:rsidRPr="00C73CCC">
              <w:rPr>
                <w:rFonts w:ascii="GHEA Grapalat" w:hAnsi="GHEA Grapalat"/>
                <w:sz w:val="16"/>
                <w:szCs w:val="16"/>
              </w:rPr>
              <w:t xml:space="preserve"> </w:t>
            </w:r>
          </w:p>
        </w:tc>
        <w:tc>
          <w:tcPr>
            <w:tcW w:w="595" w:type="dxa"/>
            <w:vAlign w:val="center"/>
          </w:tcPr>
          <w:p w14:paraId="273E85A6" w14:textId="61428AE2" w:rsidR="005D382D" w:rsidRPr="00D25446" w:rsidRDefault="005D382D" w:rsidP="005D382D">
            <w:pPr>
              <w:widowControl w:val="0"/>
              <w:spacing w:after="120"/>
              <w:ind w:left="-43"/>
              <w:jc w:val="center"/>
              <w:rPr>
                <w:rFonts w:ascii="GHEA Grapalat" w:hAnsi="GHEA Grapalat"/>
                <w:sz w:val="16"/>
                <w:szCs w:val="16"/>
              </w:rPr>
            </w:pPr>
            <w:r w:rsidRPr="00D25446">
              <w:rPr>
                <w:rFonts w:ascii="GHEA Grapalat" w:hAnsi="GHEA Grapalat"/>
                <w:sz w:val="16"/>
                <w:szCs w:val="16"/>
              </w:rPr>
              <w:t xml:space="preserve">... </w:t>
            </w:r>
          </w:p>
        </w:tc>
        <w:tc>
          <w:tcPr>
            <w:tcW w:w="634" w:type="dxa"/>
            <w:vAlign w:val="center"/>
          </w:tcPr>
          <w:p w14:paraId="2499E9CD" w14:textId="17A34D9A"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15</w:t>
            </w:r>
            <w:r w:rsidRPr="00D25446">
              <w:rPr>
                <w:rFonts w:ascii="GHEA Grapalat" w:hAnsi="GHEA Grapalat"/>
                <w:sz w:val="16"/>
                <w:szCs w:val="16"/>
              </w:rPr>
              <w:t>%</w:t>
            </w:r>
          </w:p>
        </w:tc>
        <w:tc>
          <w:tcPr>
            <w:tcW w:w="536" w:type="dxa"/>
            <w:vAlign w:val="center"/>
          </w:tcPr>
          <w:p w14:paraId="3FAB35AA" w14:textId="6E78AFD5" w:rsidR="005D382D" w:rsidRPr="00D25446" w:rsidRDefault="005D382D" w:rsidP="005D382D">
            <w:pPr>
              <w:widowControl w:val="0"/>
              <w:spacing w:after="120"/>
              <w:ind w:left="-43"/>
              <w:jc w:val="center"/>
              <w:rPr>
                <w:rFonts w:ascii="GHEA Grapalat" w:hAnsi="GHEA Grapalat" w:cs="Arial"/>
                <w:sz w:val="16"/>
                <w:szCs w:val="16"/>
              </w:rPr>
            </w:pPr>
            <w:r>
              <w:rPr>
                <w:rFonts w:ascii="GHEA Grapalat" w:hAnsi="GHEA Grapalat"/>
                <w:sz w:val="16"/>
                <w:szCs w:val="16"/>
                <w:lang w:val="en-US"/>
              </w:rPr>
              <w:t>15</w:t>
            </w:r>
            <w:r w:rsidRPr="00D25446">
              <w:rPr>
                <w:rFonts w:ascii="GHEA Grapalat" w:hAnsi="GHEA Grapalat"/>
                <w:sz w:val="16"/>
                <w:szCs w:val="16"/>
              </w:rPr>
              <w:t xml:space="preserve"> %</w:t>
            </w:r>
          </w:p>
        </w:tc>
        <w:tc>
          <w:tcPr>
            <w:tcW w:w="634" w:type="dxa"/>
            <w:vAlign w:val="center"/>
          </w:tcPr>
          <w:p w14:paraId="26368C95" w14:textId="26007554"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45</w:t>
            </w:r>
            <w:r w:rsidRPr="00D25446">
              <w:rPr>
                <w:rFonts w:ascii="GHEA Grapalat" w:hAnsi="GHEA Grapalat"/>
                <w:sz w:val="16"/>
                <w:szCs w:val="16"/>
              </w:rPr>
              <w:t>%</w:t>
            </w:r>
          </w:p>
        </w:tc>
        <w:tc>
          <w:tcPr>
            <w:tcW w:w="630" w:type="dxa"/>
            <w:vAlign w:val="center"/>
          </w:tcPr>
          <w:p w14:paraId="15BBF118" w14:textId="179B2E68"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45</w:t>
            </w:r>
            <w:r w:rsidRPr="00D25446">
              <w:rPr>
                <w:rFonts w:ascii="GHEA Grapalat" w:hAnsi="GHEA Grapalat"/>
                <w:sz w:val="16"/>
                <w:szCs w:val="16"/>
              </w:rPr>
              <w:t>%</w:t>
            </w:r>
          </w:p>
        </w:tc>
        <w:tc>
          <w:tcPr>
            <w:tcW w:w="630" w:type="dxa"/>
            <w:vAlign w:val="center"/>
          </w:tcPr>
          <w:p w14:paraId="661CEBB3" w14:textId="1602B5FE" w:rsidR="005D382D" w:rsidRPr="00D25446" w:rsidRDefault="005D382D" w:rsidP="005D382D">
            <w:pPr>
              <w:widowControl w:val="0"/>
              <w:spacing w:after="120"/>
              <w:ind w:left="-43"/>
              <w:jc w:val="center"/>
              <w:rPr>
                <w:rFonts w:ascii="GHEA Grapalat" w:hAnsi="GHEA Grapalat" w:cs="Arial"/>
                <w:sz w:val="16"/>
                <w:szCs w:val="16"/>
              </w:rPr>
            </w:pPr>
            <w:r>
              <w:rPr>
                <w:rFonts w:ascii="GHEA Grapalat" w:hAnsi="GHEA Grapalat"/>
                <w:sz w:val="16"/>
                <w:szCs w:val="16"/>
                <w:lang w:val="en-US"/>
              </w:rPr>
              <w:t>45</w:t>
            </w:r>
            <w:r w:rsidRPr="00D25446">
              <w:rPr>
                <w:rFonts w:ascii="GHEA Grapalat" w:hAnsi="GHEA Grapalat"/>
                <w:sz w:val="16"/>
                <w:szCs w:val="16"/>
              </w:rPr>
              <w:t>%</w:t>
            </w:r>
          </w:p>
        </w:tc>
        <w:tc>
          <w:tcPr>
            <w:tcW w:w="567" w:type="dxa"/>
            <w:vAlign w:val="center"/>
          </w:tcPr>
          <w:p w14:paraId="7E8B24E4" w14:textId="22C38B4D"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70</w:t>
            </w:r>
            <w:r w:rsidRPr="00D25446">
              <w:rPr>
                <w:rFonts w:ascii="GHEA Grapalat" w:hAnsi="GHEA Grapalat"/>
                <w:sz w:val="16"/>
                <w:szCs w:val="16"/>
              </w:rPr>
              <w:t xml:space="preserve"> %</w:t>
            </w:r>
          </w:p>
        </w:tc>
        <w:tc>
          <w:tcPr>
            <w:tcW w:w="567" w:type="dxa"/>
            <w:vAlign w:val="center"/>
          </w:tcPr>
          <w:p w14:paraId="3B132A20" w14:textId="17751649"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70</w:t>
            </w:r>
            <w:r w:rsidRPr="00D25446">
              <w:rPr>
                <w:rFonts w:ascii="GHEA Grapalat" w:hAnsi="GHEA Grapalat"/>
                <w:sz w:val="16"/>
                <w:szCs w:val="16"/>
              </w:rPr>
              <w:t xml:space="preserve"> %</w:t>
            </w:r>
          </w:p>
        </w:tc>
        <w:tc>
          <w:tcPr>
            <w:tcW w:w="576" w:type="dxa"/>
            <w:vAlign w:val="center"/>
          </w:tcPr>
          <w:p w14:paraId="6943EBA8" w14:textId="3AB1AA9D"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70</w:t>
            </w:r>
            <w:r w:rsidRPr="00D25446">
              <w:rPr>
                <w:rFonts w:ascii="GHEA Grapalat" w:hAnsi="GHEA Grapalat"/>
                <w:sz w:val="16"/>
                <w:szCs w:val="16"/>
              </w:rPr>
              <w:t xml:space="preserve"> %</w:t>
            </w:r>
          </w:p>
        </w:tc>
        <w:tc>
          <w:tcPr>
            <w:tcW w:w="630" w:type="dxa"/>
            <w:vAlign w:val="center"/>
          </w:tcPr>
          <w:p w14:paraId="6DB48AA8" w14:textId="29388C91"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100</w:t>
            </w:r>
            <w:r w:rsidRPr="00D25446">
              <w:rPr>
                <w:rFonts w:ascii="GHEA Grapalat" w:hAnsi="GHEA Grapalat"/>
                <w:sz w:val="16"/>
                <w:szCs w:val="16"/>
              </w:rPr>
              <w:t>%</w:t>
            </w:r>
          </w:p>
        </w:tc>
        <w:tc>
          <w:tcPr>
            <w:tcW w:w="630" w:type="dxa"/>
            <w:vAlign w:val="center"/>
          </w:tcPr>
          <w:p w14:paraId="42384E2F" w14:textId="558DE6F1"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100</w:t>
            </w:r>
            <w:r w:rsidRPr="00D25446">
              <w:rPr>
                <w:rFonts w:ascii="GHEA Grapalat" w:hAnsi="GHEA Grapalat"/>
                <w:sz w:val="16"/>
                <w:szCs w:val="16"/>
              </w:rPr>
              <w:t>%</w:t>
            </w:r>
          </w:p>
        </w:tc>
        <w:tc>
          <w:tcPr>
            <w:tcW w:w="550" w:type="dxa"/>
            <w:vAlign w:val="center"/>
          </w:tcPr>
          <w:p w14:paraId="051C445C" w14:textId="49992112" w:rsidR="005D382D" w:rsidRPr="00D25446" w:rsidRDefault="005D382D" w:rsidP="005D382D">
            <w:pPr>
              <w:widowControl w:val="0"/>
              <w:spacing w:after="120"/>
              <w:ind w:left="-43"/>
              <w:jc w:val="center"/>
              <w:rPr>
                <w:rFonts w:ascii="GHEA Grapalat" w:hAnsi="GHEA Grapalat"/>
                <w:sz w:val="16"/>
                <w:szCs w:val="16"/>
              </w:rPr>
            </w:pPr>
            <w:r>
              <w:rPr>
                <w:rFonts w:ascii="GHEA Grapalat" w:hAnsi="GHEA Grapalat"/>
                <w:sz w:val="16"/>
                <w:szCs w:val="16"/>
                <w:lang w:val="en-US"/>
              </w:rPr>
              <w:t>100</w:t>
            </w:r>
            <w:r w:rsidRPr="00D25446">
              <w:rPr>
                <w:rFonts w:ascii="GHEA Grapalat" w:hAnsi="GHEA Grapalat"/>
                <w:sz w:val="16"/>
                <w:szCs w:val="16"/>
              </w:rPr>
              <w:t>%</w:t>
            </w:r>
          </w:p>
        </w:tc>
        <w:tc>
          <w:tcPr>
            <w:tcW w:w="620" w:type="dxa"/>
            <w:vAlign w:val="center"/>
          </w:tcPr>
          <w:p w14:paraId="28772463" w14:textId="3271F34F" w:rsidR="005D382D" w:rsidRPr="00D25446" w:rsidRDefault="005D382D" w:rsidP="005D382D">
            <w:pPr>
              <w:widowControl w:val="0"/>
              <w:spacing w:after="120"/>
              <w:ind w:left="-43"/>
              <w:jc w:val="center"/>
              <w:rPr>
                <w:rFonts w:ascii="GHEA Grapalat" w:hAnsi="GHEA Grapalat" w:cs="Arial"/>
                <w:sz w:val="16"/>
                <w:szCs w:val="16"/>
              </w:rPr>
            </w:pPr>
            <w:r>
              <w:rPr>
                <w:rFonts w:ascii="GHEA Grapalat" w:hAnsi="GHEA Grapalat"/>
                <w:sz w:val="16"/>
                <w:szCs w:val="16"/>
                <w:lang w:val="en-US"/>
              </w:rPr>
              <w:t>100</w:t>
            </w:r>
            <w:r w:rsidRPr="00D25446">
              <w:rPr>
                <w:rFonts w:ascii="GHEA Grapalat" w:hAnsi="GHEA Grapalat"/>
                <w:sz w:val="16"/>
                <w:szCs w:val="16"/>
              </w:rPr>
              <w:t>%</w:t>
            </w:r>
          </w:p>
        </w:tc>
      </w:tr>
    </w:tbl>
    <w:p w14:paraId="242EABB9" w14:textId="77777777" w:rsidR="00BB28C8" w:rsidRPr="000758FA"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89AF265" w14:textId="77777777" w:rsidTr="003D2146">
        <w:trPr>
          <w:jc w:val="center"/>
        </w:trPr>
        <w:tc>
          <w:tcPr>
            <w:tcW w:w="4536" w:type="dxa"/>
          </w:tcPr>
          <w:p w14:paraId="2D7E8E62"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B290597"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14:paraId="1FC85058"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14:paraId="62BEF56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2D8EAB9"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66B19C8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14:paraId="46CF3219"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14:paraId="15C1CC5D"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14:paraId="46C9D91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B51E3C1"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6013EE">
          <w:footnotePr>
            <w:pos w:val="beneathText"/>
          </w:footnotePr>
          <w:pgSz w:w="11907" w:h="16840" w:code="9"/>
          <w:pgMar w:top="630" w:right="657" w:bottom="993" w:left="900" w:header="561" w:footer="561" w:gutter="0"/>
          <w:cols w:space="720"/>
          <w:titlePg/>
          <w:docGrid w:linePitch="326"/>
        </w:sectPr>
      </w:pPr>
    </w:p>
    <w:p w14:paraId="0F9B65DE"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14:paraId="579FA7C6"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22F444A0"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14:paraId="57A13DEB" w14:textId="77777777" w:rsidTr="003D2146">
        <w:trPr>
          <w:tblCellSpacing w:w="7" w:type="dxa"/>
          <w:jc w:val="center"/>
        </w:trPr>
        <w:tc>
          <w:tcPr>
            <w:tcW w:w="0" w:type="auto"/>
            <w:vAlign w:val="center"/>
          </w:tcPr>
          <w:p w14:paraId="0FF984F8"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26EE593"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236A1D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38EE536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2A01E976"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26662E4F"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390B4964" w14:textId="77777777"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14:paraId="010B601E"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2C7309C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544A2D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3CBD545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4658CC4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5FD14BD1" w14:textId="77777777" w:rsidR="00BB28C8" w:rsidRPr="009F3DC7" w:rsidRDefault="00BB28C8" w:rsidP="00BB28C8">
      <w:pPr>
        <w:widowControl w:val="0"/>
        <w:spacing w:after="160" w:line="360" w:lineRule="auto"/>
        <w:ind w:firstLine="567"/>
        <w:rPr>
          <w:rFonts w:ascii="GHEA Grapalat" w:hAnsi="GHEA Grapalat"/>
          <w:iCs/>
          <w:color w:val="000000"/>
        </w:rPr>
      </w:pPr>
    </w:p>
    <w:p w14:paraId="7B567CE5"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40025394"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344D2E4E" w14:textId="77777777"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14:paraId="0FF64280" w14:textId="77777777"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7561EC0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48A7FBD1"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6F745AC3"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5DCAE2E0"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4B6E84EA"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14:paraId="69EDE12B" w14:textId="77777777"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14:paraId="7D04D41F" w14:textId="77777777" w:rsidTr="003D2146">
        <w:trPr>
          <w:jc w:val="center"/>
        </w:trPr>
        <w:tc>
          <w:tcPr>
            <w:tcW w:w="357" w:type="dxa"/>
            <w:vMerge w:val="restart"/>
            <w:vAlign w:val="center"/>
          </w:tcPr>
          <w:p w14:paraId="65E4187E"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vAlign w:val="center"/>
          </w:tcPr>
          <w:p w14:paraId="7A8C8CDC" w14:textId="77777777"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14:paraId="1398283D" w14:textId="77777777" w:rsidTr="003D2146">
        <w:trPr>
          <w:jc w:val="center"/>
        </w:trPr>
        <w:tc>
          <w:tcPr>
            <w:tcW w:w="357" w:type="dxa"/>
            <w:vMerge/>
          </w:tcPr>
          <w:p w14:paraId="3D4AA15F"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vAlign w:val="center"/>
          </w:tcPr>
          <w:p w14:paraId="731D99F1" w14:textId="77777777"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vAlign w:val="center"/>
          </w:tcPr>
          <w:p w14:paraId="51A7A9F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vAlign w:val="center"/>
          </w:tcPr>
          <w:p w14:paraId="2831171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vAlign w:val="center"/>
          </w:tcPr>
          <w:p w14:paraId="7E4EBDF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vAlign w:val="center"/>
          </w:tcPr>
          <w:p w14:paraId="2DD9AD6E"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vAlign w:val="center"/>
          </w:tcPr>
          <w:p w14:paraId="12DF179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14:paraId="25722D33" w14:textId="77777777" w:rsidTr="003D2146">
        <w:trPr>
          <w:trHeight w:val="1105"/>
          <w:jc w:val="center"/>
        </w:trPr>
        <w:tc>
          <w:tcPr>
            <w:tcW w:w="357" w:type="dxa"/>
            <w:vMerge/>
            <w:tcBorders>
              <w:bottom w:val="single" w:sz="4" w:space="0" w:color="auto"/>
            </w:tcBorders>
          </w:tcPr>
          <w:p w14:paraId="4F4C6ABA"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vAlign w:val="center"/>
          </w:tcPr>
          <w:p w14:paraId="41A72EBF"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vAlign w:val="center"/>
          </w:tcPr>
          <w:p w14:paraId="45B932A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vAlign w:val="center"/>
          </w:tcPr>
          <w:p w14:paraId="6CD9CFCA"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vAlign w:val="center"/>
          </w:tcPr>
          <w:p w14:paraId="7B057A6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vAlign w:val="center"/>
          </w:tcPr>
          <w:p w14:paraId="1C34E12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vAlign w:val="center"/>
          </w:tcPr>
          <w:p w14:paraId="33ADC5F8" w14:textId="77777777" w:rsidR="00BB28C8" w:rsidRPr="00EF1C40" w:rsidRDefault="00C23C8E"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w:t>
            </w:r>
            <w:r w:rsidR="00BB28C8" w:rsidRPr="00EF1C40">
              <w:rPr>
                <w:rFonts w:ascii="GHEA Grapalat" w:hAnsi="GHEA Grapalat"/>
                <w:sz w:val="16"/>
                <w:szCs w:val="16"/>
              </w:rPr>
              <w:t>актический</w:t>
            </w:r>
          </w:p>
        </w:tc>
        <w:tc>
          <w:tcPr>
            <w:tcW w:w="1271" w:type="dxa"/>
            <w:vMerge/>
            <w:tcBorders>
              <w:bottom w:val="single" w:sz="4" w:space="0" w:color="auto"/>
            </w:tcBorders>
            <w:vAlign w:val="center"/>
          </w:tcPr>
          <w:p w14:paraId="2C909529"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vAlign w:val="center"/>
          </w:tcPr>
          <w:p w14:paraId="41B7061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14:paraId="7B4FE4E7" w14:textId="77777777" w:rsidTr="003D2146">
        <w:trPr>
          <w:jc w:val="center"/>
        </w:trPr>
        <w:tc>
          <w:tcPr>
            <w:tcW w:w="357" w:type="dxa"/>
            <w:vAlign w:val="center"/>
          </w:tcPr>
          <w:p w14:paraId="283CCCE1"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Align w:val="center"/>
          </w:tcPr>
          <w:p w14:paraId="3F8C94E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Align w:val="center"/>
          </w:tcPr>
          <w:p w14:paraId="0F3A22F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vAlign w:val="center"/>
          </w:tcPr>
          <w:p w14:paraId="445D040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vAlign w:val="center"/>
          </w:tcPr>
          <w:p w14:paraId="3F712CC8"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vAlign w:val="center"/>
          </w:tcPr>
          <w:p w14:paraId="73CFC82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vAlign w:val="center"/>
          </w:tcPr>
          <w:p w14:paraId="053D5ACE"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vAlign w:val="center"/>
          </w:tcPr>
          <w:p w14:paraId="1DD148F6"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Align w:val="center"/>
          </w:tcPr>
          <w:p w14:paraId="00E8BAB8"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14:paraId="1CE58148" w14:textId="77777777" w:rsidTr="003D2146">
        <w:trPr>
          <w:jc w:val="center"/>
        </w:trPr>
        <w:tc>
          <w:tcPr>
            <w:tcW w:w="357" w:type="dxa"/>
          </w:tcPr>
          <w:p w14:paraId="430D7DBC"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tcPr>
          <w:p w14:paraId="779D786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tcPr>
          <w:p w14:paraId="6F21D359"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Pr>
          <w:p w14:paraId="7FB5F0F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tcPr>
          <w:p w14:paraId="01E9583F"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tcPr>
          <w:p w14:paraId="6FEB24C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tcPr>
          <w:p w14:paraId="2AEDDEFA"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tcPr>
          <w:p w14:paraId="028FE5BB"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tcPr>
          <w:p w14:paraId="656CE04B"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14:paraId="2B9D5E15" w14:textId="77777777"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14:paraId="4F2F0493"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9CF570A" w14:textId="77777777"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14:paraId="0B13DAAF" w14:textId="77777777" w:rsidTr="003D2146">
        <w:trPr>
          <w:trHeight w:val="266"/>
        </w:trPr>
        <w:tc>
          <w:tcPr>
            <w:tcW w:w="0" w:type="auto"/>
          </w:tcPr>
          <w:p w14:paraId="024AFA18"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11692DEF"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398181D9" w14:textId="77777777" w:rsidTr="003D2146">
        <w:trPr>
          <w:trHeight w:val="473"/>
        </w:trPr>
        <w:tc>
          <w:tcPr>
            <w:tcW w:w="0" w:type="auto"/>
          </w:tcPr>
          <w:p w14:paraId="13B9202D" w14:textId="77777777"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14:paraId="40142574"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5FEDBB70"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3E3CB1E5"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14:paraId="58223127" w14:textId="77777777" w:rsidTr="003D2146">
        <w:trPr>
          <w:trHeight w:val="503"/>
        </w:trPr>
        <w:tc>
          <w:tcPr>
            <w:tcW w:w="0" w:type="auto"/>
          </w:tcPr>
          <w:p w14:paraId="385F2BA3"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14:paraId="3619E2D5"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1A1FDE52"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53A0BA91"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14:paraId="000F98FA" w14:textId="77777777" w:rsidTr="003D2146">
        <w:trPr>
          <w:trHeight w:val="281"/>
        </w:trPr>
        <w:tc>
          <w:tcPr>
            <w:tcW w:w="0" w:type="auto"/>
          </w:tcPr>
          <w:p w14:paraId="32C49543"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3A9EFAFD"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14:paraId="716C52DC" w14:textId="77777777" w:rsidR="00BB28C8" w:rsidRDefault="00BB28C8" w:rsidP="00BB28C8">
      <w:pPr>
        <w:widowControl w:val="0"/>
        <w:spacing w:after="160" w:line="360" w:lineRule="auto"/>
        <w:ind w:firstLine="567"/>
        <w:jc w:val="right"/>
        <w:rPr>
          <w:rFonts w:ascii="GHEA Grapalat" w:hAnsi="GHEA Grapalat" w:cs="Sylfaen"/>
          <w:b/>
        </w:rPr>
      </w:pPr>
    </w:p>
    <w:p w14:paraId="63B3A9EC" w14:textId="77777777" w:rsidR="00BB28C8" w:rsidRDefault="00BB28C8" w:rsidP="00BB28C8">
      <w:pPr>
        <w:rPr>
          <w:rFonts w:ascii="GHEA Grapalat" w:hAnsi="GHEA Grapalat" w:cs="Sylfaen"/>
          <w:b/>
        </w:rPr>
      </w:pPr>
      <w:r>
        <w:rPr>
          <w:rFonts w:ascii="GHEA Grapalat" w:hAnsi="GHEA Grapalat" w:cs="Sylfaen"/>
          <w:b/>
        </w:rPr>
        <w:br w:type="page"/>
      </w:r>
    </w:p>
    <w:p w14:paraId="7E8AAEDA"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14:paraId="2962E585"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520BF0C3" w14:textId="77777777"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14:paraId="2F2053B0" w14:textId="77777777"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06376188" w14:textId="77777777"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15A542AD"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14:paraId="7FFB9706"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71DDB983"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6222CC00"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6BF90E1D"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4C9F60E0"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19545269"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52EA423C"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14:paraId="7E88BF23"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FFBEB8F" w14:textId="77777777"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14:paraId="6FB7949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F199B06" w14:textId="77777777"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5D1203"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188FF51"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14:paraId="13C5F84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BB68C"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2270F78"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F895D1D" w14:textId="77777777" w:rsidR="00BB28C8" w:rsidRPr="009F3DC7" w:rsidRDefault="00BB28C8" w:rsidP="003D2146">
            <w:pPr>
              <w:widowControl w:val="0"/>
              <w:spacing w:after="120"/>
              <w:ind w:firstLine="567"/>
              <w:rPr>
                <w:rFonts w:ascii="GHEA Grapalat" w:hAnsi="GHEA Grapalat" w:cs="Sylfaen"/>
              </w:rPr>
            </w:pPr>
          </w:p>
        </w:tc>
      </w:tr>
      <w:tr w:rsidR="00BB28C8" w:rsidRPr="009F3DC7" w14:paraId="7957A9F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CD388DA"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A35D5BB"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E554C2A" w14:textId="77777777" w:rsidR="00BB28C8" w:rsidRPr="009F3DC7" w:rsidRDefault="00BB28C8" w:rsidP="003D2146">
            <w:pPr>
              <w:widowControl w:val="0"/>
              <w:spacing w:after="120"/>
              <w:ind w:firstLine="567"/>
              <w:rPr>
                <w:rFonts w:ascii="GHEA Grapalat" w:hAnsi="GHEA Grapalat" w:cs="Sylfaen"/>
              </w:rPr>
            </w:pPr>
          </w:p>
        </w:tc>
      </w:tr>
    </w:tbl>
    <w:p w14:paraId="331F75B7"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58F3CE5D"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C409A4F" w14:textId="77777777"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14:paraId="06DB1B7B" w14:textId="77777777" w:rsidTr="003D2146">
        <w:tc>
          <w:tcPr>
            <w:tcW w:w="4644" w:type="dxa"/>
          </w:tcPr>
          <w:p w14:paraId="756C77FA"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14:paraId="5D43A34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14:paraId="1EBA04DE" w14:textId="77777777"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6159818D"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14:paraId="288B4DE0" w14:textId="77777777" w:rsidTr="003D2146">
        <w:trPr>
          <w:tblCellSpacing w:w="7" w:type="dxa"/>
          <w:jc w:val="center"/>
        </w:trPr>
        <w:tc>
          <w:tcPr>
            <w:tcW w:w="0" w:type="auto"/>
            <w:vAlign w:val="center"/>
          </w:tcPr>
          <w:p w14:paraId="41CBF44F"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48685EBA"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6706F237"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1087105C"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14:paraId="0DC2EC05" w14:textId="77777777" w:rsidTr="003D2146">
        <w:trPr>
          <w:tblCellSpacing w:w="7" w:type="dxa"/>
          <w:jc w:val="center"/>
        </w:trPr>
        <w:tc>
          <w:tcPr>
            <w:tcW w:w="0" w:type="auto"/>
            <w:vAlign w:val="center"/>
          </w:tcPr>
          <w:p w14:paraId="0337438D"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7A271C09"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496B7EBB"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3BE9A746"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09E52927" w14:textId="77777777" w:rsidR="00BB28C8" w:rsidRDefault="00BB28C8" w:rsidP="00BB28C8">
      <w:pPr>
        <w:pStyle w:val="BodyTextIndent3"/>
        <w:widowControl w:val="0"/>
        <w:spacing w:after="160"/>
        <w:jc w:val="right"/>
        <w:rPr>
          <w:rFonts w:ascii="GHEA Grapalat" w:hAnsi="GHEA Grapalat" w:cs="Sylfaen"/>
          <w:sz w:val="24"/>
          <w:szCs w:val="24"/>
        </w:rPr>
      </w:pPr>
    </w:p>
    <w:p w14:paraId="37686C86" w14:textId="77777777" w:rsidR="00BB28C8" w:rsidRDefault="00BB28C8" w:rsidP="00BB28C8">
      <w:pPr>
        <w:rPr>
          <w:rFonts w:ascii="GHEA Grapalat" w:hAnsi="GHEA Grapalat" w:cs="Sylfaen"/>
        </w:rPr>
      </w:pPr>
      <w:r>
        <w:rPr>
          <w:rFonts w:ascii="GHEA Grapalat" w:hAnsi="GHEA Grapalat" w:cs="Sylfaen"/>
        </w:rPr>
        <w:br w:type="page"/>
      </w:r>
    </w:p>
    <w:p w14:paraId="3C1822BA" w14:textId="77777777" w:rsidR="00967BEC" w:rsidRPr="007D1675" w:rsidRDefault="00967BEC" w:rsidP="00967BEC">
      <w:pPr>
        <w:widowControl w:val="0"/>
        <w:jc w:val="right"/>
        <w:rPr>
          <w:rFonts w:ascii="GHEA Grapalat" w:hAnsi="GHEA Grapalat" w:cs="Sylfaen"/>
          <w:i/>
        </w:rPr>
      </w:pPr>
      <w:r w:rsidRPr="007D1675">
        <w:rPr>
          <w:rFonts w:ascii="GHEA Grapalat" w:hAnsi="GHEA Grapalat"/>
          <w:i/>
        </w:rPr>
        <w:lastRenderedPageBreak/>
        <w:t>Приложение № 4</w:t>
      </w:r>
    </w:p>
    <w:p w14:paraId="04F90F71" w14:textId="77777777" w:rsidR="00967BEC" w:rsidRPr="007D1675" w:rsidRDefault="00967BEC" w:rsidP="00967BEC">
      <w:pPr>
        <w:widowControl w:val="0"/>
        <w:jc w:val="right"/>
        <w:rPr>
          <w:rFonts w:ascii="GHEA Grapalat" w:hAnsi="GHEA Grapalat" w:cs="Sylfaen"/>
          <w:i/>
        </w:rPr>
      </w:pPr>
      <w:r w:rsidRPr="007D1675">
        <w:rPr>
          <w:rFonts w:ascii="GHEA Grapalat" w:hAnsi="GHEA Grapalat"/>
          <w:i/>
        </w:rPr>
        <w:t>к Договору под кодом</w:t>
      </w:r>
      <w:r w:rsidRPr="007D1675">
        <w:rPr>
          <w:rFonts w:ascii="GHEA Grapalat" w:hAnsi="GHEA Grapalat"/>
          <w:i/>
          <w:lang w:val="hy-AM"/>
        </w:rPr>
        <w:t xml:space="preserve"> «      »</w:t>
      </w:r>
      <w:r w:rsidRPr="007D1675">
        <w:rPr>
          <w:rFonts w:ascii="GHEA Grapalat" w:hAnsi="GHEA Grapalat"/>
          <w:i/>
        </w:rPr>
        <w:t xml:space="preserve"> </w:t>
      </w:r>
      <w:r w:rsidRPr="007D1675">
        <w:rPr>
          <w:rFonts w:ascii="GHEA Grapalat" w:hAnsi="GHEA Grapalat" w:cs="Sylfaen"/>
          <w:i/>
        </w:rPr>
        <w:br/>
      </w:r>
      <w:r w:rsidRPr="007D1675">
        <w:rPr>
          <w:rFonts w:ascii="GHEA Grapalat" w:hAnsi="GHEA Grapalat"/>
          <w:i/>
        </w:rPr>
        <w:t>заключенному "</w:t>
      </w:r>
      <w:r w:rsidRPr="007D1675">
        <w:rPr>
          <w:rFonts w:ascii="GHEA Grapalat" w:hAnsi="GHEA Grapalat"/>
          <w:i/>
        </w:rPr>
        <w:tab/>
        <w:t xml:space="preserve"> "</w:t>
      </w:r>
      <w:r w:rsidRPr="007D1675">
        <w:rPr>
          <w:rFonts w:ascii="GHEA Grapalat" w:hAnsi="GHEA Grapalat"/>
          <w:i/>
        </w:rPr>
        <w:tab/>
        <w:t>20</w:t>
      </w:r>
      <w:r w:rsidRPr="007D1675">
        <w:rPr>
          <w:rFonts w:ascii="GHEA Grapalat" w:hAnsi="GHEA Grapalat"/>
          <w:i/>
        </w:rPr>
        <w:tab/>
        <w:t xml:space="preserve">  г.</w:t>
      </w:r>
    </w:p>
    <w:p w14:paraId="61D21BAB" w14:textId="77777777" w:rsidR="00967BEC" w:rsidRPr="007D1675" w:rsidRDefault="00967BEC" w:rsidP="00967BEC">
      <w:pPr>
        <w:jc w:val="center"/>
        <w:rPr>
          <w:ins w:id="22" w:author="Inesa Kocharyan" w:date="2025-02-07T11:01:00Z"/>
          <w:rFonts w:ascii="GHEA Grapalat" w:hAnsi="GHEA Grapalat" w:cs="GHEA Grapalat"/>
        </w:rPr>
      </w:pPr>
    </w:p>
    <w:p w14:paraId="547C631C" w14:textId="77777777" w:rsidR="007D1675" w:rsidRPr="007D1675" w:rsidRDefault="007D1675" w:rsidP="00967BEC">
      <w:pPr>
        <w:jc w:val="center"/>
        <w:rPr>
          <w:rFonts w:ascii="GHEA Grapalat" w:hAnsi="GHEA Grapalat" w:cs="GHEA Grapalat"/>
        </w:rPr>
      </w:pPr>
    </w:p>
    <w:p w14:paraId="42F309E8" w14:textId="77777777" w:rsidR="00967BEC" w:rsidRPr="007D1675" w:rsidRDefault="00967BEC" w:rsidP="00967BEC">
      <w:pPr>
        <w:jc w:val="center"/>
        <w:rPr>
          <w:rFonts w:ascii="GHEA Grapalat" w:hAnsi="GHEA Grapalat" w:cs="GHEA Grapalat"/>
        </w:rPr>
      </w:pPr>
      <w:r w:rsidRPr="007D1675">
        <w:rPr>
          <w:rFonts w:ascii="GHEA Grapalat" w:hAnsi="GHEA Grapalat" w:cs="GHEA Grapalat"/>
        </w:rPr>
        <w:t>УВЕДОМЛЕНИЕ</w:t>
      </w:r>
    </w:p>
    <w:p w14:paraId="00CFCFDE" w14:textId="77777777" w:rsidR="00967BEC" w:rsidRPr="007D1675" w:rsidRDefault="00967BEC" w:rsidP="00967BEC">
      <w:pPr>
        <w:jc w:val="center"/>
        <w:rPr>
          <w:rFonts w:ascii="GHEA Grapalat" w:hAnsi="GHEA Grapalat" w:cs="GHEA Grapalat"/>
          <w:lang w:val="hy-AM"/>
        </w:rPr>
      </w:pPr>
    </w:p>
    <w:p w14:paraId="3F662F2C" w14:textId="77777777" w:rsidR="00967BEC" w:rsidRPr="007D1675" w:rsidRDefault="00967BEC" w:rsidP="00967BEC">
      <w:pPr>
        <w:rPr>
          <w:rFonts w:ascii="GHEA Grapalat" w:hAnsi="GHEA Grapalat" w:cs="Arial"/>
          <w:sz w:val="20"/>
          <w:szCs w:val="20"/>
          <w:lang w:val="es-ES"/>
        </w:rPr>
      </w:pPr>
      <w:r w:rsidRPr="007D1675">
        <w:rPr>
          <w:rFonts w:ascii="GHEA Grapalat" w:hAnsi="GHEA Grapalat"/>
          <w:u w:val="single"/>
          <w:lang w:val="es-ES"/>
        </w:rPr>
        <w:t xml:space="preserve">                                                             </w:t>
      </w:r>
      <w:r w:rsidRPr="007D1675">
        <w:rPr>
          <w:rFonts w:ascii="GHEA Grapalat" w:hAnsi="GHEA Grapalat"/>
          <w:u w:val="single"/>
          <w:lang w:val="es-ES"/>
        </w:rPr>
        <w:tab/>
      </w:r>
      <w:r w:rsidRPr="007D1675">
        <w:rPr>
          <w:rFonts w:ascii="GHEA Grapalat" w:hAnsi="GHEA Grapalat"/>
          <w:u w:val="single"/>
          <w:lang w:val="es-ES"/>
        </w:rPr>
        <w:tab/>
        <w:t xml:space="preserve">       </w:t>
      </w:r>
      <w:r w:rsidRPr="007D1675">
        <w:rPr>
          <w:rFonts w:ascii="GHEA Grapalat" w:hAnsi="GHEA Grapalat"/>
          <w:lang w:val="es-ES"/>
        </w:rPr>
        <w:t xml:space="preserve"> </w:t>
      </w:r>
      <w:r w:rsidR="007D1675" w:rsidRPr="007D1675">
        <w:rPr>
          <w:rFonts w:ascii="GHEA Grapalat" w:hAnsi="GHEA Grapalat"/>
        </w:rPr>
        <w:t>з</w:t>
      </w:r>
      <w:r w:rsidRPr="007D1675">
        <w:rPr>
          <w:rFonts w:ascii="GHEA Grapalat" w:hAnsi="GHEA Grapalat" w:cs="Sylfaen"/>
          <w:sz w:val="20"/>
          <w:szCs w:val="20"/>
        </w:rPr>
        <w:t>аявляет, что</w:t>
      </w:r>
      <w:r w:rsidRPr="007D1675">
        <w:rPr>
          <w:rFonts w:ascii="GHEA Grapalat" w:hAnsi="GHEA Grapalat" w:cs="Arial"/>
          <w:sz w:val="20"/>
          <w:szCs w:val="20"/>
        </w:rPr>
        <w:t>:</w:t>
      </w:r>
      <w:r w:rsidRPr="007D1675">
        <w:rPr>
          <w:rFonts w:ascii="GHEA Grapalat" w:hAnsi="GHEA Grapalat" w:cs="Arial"/>
          <w:sz w:val="20"/>
          <w:szCs w:val="20"/>
          <w:lang w:val="es-ES"/>
        </w:rPr>
        <w:t xml:space="preserve">  </w:t>
      </w:r>
    </w:p>
    <w:p w14:paraId="4E2C7550" w14:textId="77777777" w:rsidR="00967BEC" w:rsidRPr="007D1675" w:rsidRDefault="00967BEC" w:rsidP="00967BEC">
      <w:pPr>
        <w:rPr>
          <w:rFonts w:ascii="GHEA Grapalat" w:hAnsi="GHEA Grapalat" w:cs="Arial"/>
          <w:vertAlign w:val="superscript"/>
          <w:lang w:val="es-ES"/>
        </w:rPr>
      </w:pPr>
      <w:r w:rsidRPr="007D1675">
        <w:rPr>
          <w:rFonts w:ascii="GHEA Grapalat" w:hAnsi="GHEA Grapalat"/>
          <w:vertAlign w:val="superscript"/>
          <w:lang w:val="es-ES"/>
        </w:rPr>
        <w:t xml:space="preserve">               </w:t>
      </w:r>
      <w:r w:rsidRPr="007D1675">
        <w:rPr>
          <w:rFonts w:ascii="GHEA Grapalat" w:hAnsi="GHEA Grapalat"/>
          <w:lang w:val="es-ES"/>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финансового</w:t>
      </w:r>
      <w:proofErr w:type="spellEnd"/>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агента</w:t>
      </w:r>
      <w:proofErr w:type="spellEnd"/>
    </w:p>
    <w:p w14:paraId="1A9D6A90" w14:textId="77777777" w:rsidR="00967BEC" w:rsidRPr="007D1675" w:rsidRDefault="00967BEC" w:rsidP="00967BEC">
      <w:pPr>
        <w:rPr>
          <w:rFonts w:ascii="GHEA Grapalat" w:hAnsi="GHEA Grapalat"/>
          <w:vertAlign w:val="superscript"/>
          <w:lang w:val="es-ES"/>
        </w:rPr>
      </w:pPr>
    </w:p>
    <w:p w14:paraId="240DCA64" w14:textId="77777777" w:rsidR="00967BEC" w:rsidRPr="007D1675" w:rsidRDefault="00967BEC">
      <w:pPr>
        <w:pStyle w:val="ListParagraph"/>
        <w:numPr>
          <w:ilvl w:val="0"/>
          <w:numId w:val="9"/>
        </w:numPr>
        <w:contextualSpacing/>
        <w:jc w:val="both"/>
        <w:rPr>
          <w:rFonts w:ascii="GHEA Grapalat" w:hAnsi="GHEA Grapalat"/>
          <w:u w:val="single"/>
          <w:lang w:val="es-ES"/>
        </w:rPr>
      </w:pPr>
      <w:r w:rsidRPr="007D1675">
        <w:rPr>
          <w:rFonts w:ascii="GHEA Grapalat" w:hAnsi="GHEA Grapalat"/>
          <w:sz w:val="20"/>
          <w:szCs w:val="20"/>
        </w:rPr>
        <w:t>В рамках заключенного между</w:t>
      </w:r>
      <w:r w:rsidRPr="007D1675">
        <w:rPr>
          <w:rFonts w:ascii="GHEA Grapalat" w:hAnsi="GHEA Grapalat"/>
        </w:rPr>
        <w:t xml:space="preserve">   ----------------------</w:t>
      </w:r>
      <w:r w:rsidRPr="007D1675">
        <w:rPr>
          <w:rFonts w:ascii="GHEA Grapalat" w:hAnsi="GHEA Grapalat"/>
          <w:lang w:val="hy-AM"/>
        </w:rPr>
        <w:t xml:space="preserve"> </w:t>
      </w:r>
      <w:r w:rsidRPr="007D1675">
        <w:rPr>
          <w:rFonts w:ascii="GHEA Grapalat" w:hAnsi="GHEA Grapalat"/>
          <w:sz w:val="20"/>
          <w:szCs w:val="20"/>
        </w:rPr>
        <w:t>- ом   и</w:t>
      </w:r>
      <w:r w:rsidRPr="007D1675">
        <w:rPr>
          <w:rFonts w:ascii="GHEA Grapalat" w:hAnsi="GHEA Grapalat"/>
        </w:rPr>
        <w:t xml:space="preserve"> ---------------------------- </w:t>
      </w:r>
      <w:r w:rsidRPr="007D1675">
        <w:rPr>
          <w:rFonts w:ascii="GHEA Grapalat" w:hAnsi="GHEA Grapalat"/>
          <w:sz w:val="20"/>
          <w:szCs w:val="20"/>
        </w:rPr>
        <w:t>-ом</w:t>
      </w:r>
      <w:r w:rsidRPr="007D1675">
        <w:rPr>
          <w:rFonts w:ascii="GHEA Grapalat" w:hAnsi="GHEA Grapalat"/>
        </w:rPr>
        <w:t xml:space="preserve">                              </w:t>
      </w:r>
    </w:p>
    <w:p w14:paraId="401A1B05" w14:textId="77777777" w:rsidR="00967BEC" w:rsidRPr="007D1675" w:rsidRDefault="00967BEC" w:rsidP="00967BEC">
      <w:pPr>
        <w:rPr>
          <w:rFonts w:ascii="GHEA Grapalat" w:hAnsi="GHEA Grapalat" w:cs="Sylfaen"/>
          <w:vertAlign w:val="superscript"/>
        </w:rPr>
      </w:pPr>
      <w:r w:rsidRPr="007D1675">
        <w:rPr>
          <w:rFonts w:ascii="GHEA Grapalat" w:hAnsi="GHEA Grapalat" w:cs="Sylfaen"/>
          <w:vertAlign w:val="superscript"/>
          <w:lang w:val="es-ES"/>
        </w:rPr>
        <w:t xml:space="preserve">                                                                                     </w:t>
      </w:r>
      <w:r w:rsidRPr="007D1675">
        <w:rPr>
          <w:rFonts w:ascii="GHEA Grapalat" w:hAnsi="GHEA Grapalat" w:cs="Sylfaen"/>
          <w:vertAlign w:val="superscript"/>
        </w:rPr>
        <w:t xml:space="preserve">      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заказчика</w:t>
      </w: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исполнителя</w:t>
      </w:r>
    </w:p>
    <w:p w14:paraId="448B6D9A" w14:textId="77777777" w:rsidR="00967BEC" w:rsidRPr="007D1675" w:rsidRDefault="00967BEC" w:rsidP="00967BEC">
      <w:pPr>
        <w:rPr>
          <w:rFonts w:ascii="GHEA Grapalat" w:hAnsi="GHEA Grapalat" w:cs="Sylfaen"/>
          <w:vertAlign w:val="superscript"/>
        </w:rPr>
      </w:pP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 </w:t>
      </w:r>
      <w:r w:rsidRPr="007D1675">
        <w:rPr>
          <w:rFonts w:ascii="GHEA Grapalat" w:hAnsi="GHEA Grapalat" w:cs="Sylfaen"/>
          <w:sz w:val="20"/>
          <w:szCs w:val="20"/>
          <w:lang w:val="es-ES"/>
        </w:rPr>
        <w:t>20</w:t>
      </w:r>
      <w:r w:rsidRPr="007D1675">
        <w:rPr>
          <w:rFonts w:ascii="GHEA Grapalat" w:hAnsi="GHEA Grapalat" w:cs="Sylfaen"/>
          <w:sz w:val="20"/>
          <w:szCs w:val="20"/>
        </w:rPr>
        <w:t>г</w:t>
      </w:r>
      <w:r w:rsidRPr="007D1675">
        <w:rPr>
          <w:rFonts w:ascii="GHEA Grapalat" w:hAnsi="GHEA Grapalat" w:cs="Sylfaen"/>
          <w:sz w:val="20"/>
          <w:szCs w:val="20"/>
          <w:lang w:val="es-ES"/>
        </w:rPr>
        <w:t>.</w:t>
      </w:r>
      <w:r w:rsidRPr="007D1675">
        <w:rPr>
          <w:rFonts w:ascii="GHEA Grapalat" w:hAnsi="GHEA Grapalat" w:cs="Sylfaen"/>
          <w:sz w:val="20"/>
          <w:szCs w:val="20"/>
        </w:rPr>
        <w:t xml:space="preserve">договора под кодом </w:t>
      </w:r>
      <w:r w:rsidRPr="007D1675">
        <w:rPr>
          <w:rFonts w:ascii="GHEA Grapalat" w:hAnsi="GHEA Grapalat" w:cs="Sylfaen"/>
          <w:sz w:val="20"/>
          <w:szCs w:val="20"/>
          <w:lang w:val="es-ES"/>
        </w:rPr>
        <w:t xml:space="preserve"> </w:t>
      </w:r>
      <w:r w:rsidRPr="007D1675">
        <w:rPr>
          <w:rFonts w:ascii="GHEA Grapalat" w:hAnsi="GHEA Grapalat"/>
          <w:i/>
          <w:sz w:val="20"/>
          <w:szCs w:val="20"/>
          <w:lang w:val="af-ZA"/>
        </w:rPr>
        <w:t>___</w:t>
      </w:r>
      <w:r w:rsidRPr="007D1675">
        <w:rPr>
          <w:rFonts w:ascii="GHEA Grapalat" w:hAnsi="GHEA Grapalat" w:cs="Arial"/>
          <w:i/>
          <w:sz w:val="20"/>
          <w:szCs w:val="20"/>
          <w:shd w:val="clear" w:color="auto" w:fill="FFFFFF"/>
          <w:lang w:val="hy-AM"/>
        </w:rPr>
        <w:t>«________»</w:t>
      </w:r>
      <w:r w:rsidRPr="007D1675">
        <w:rPr>
          <w:rFonts w:ascii="GHEA Grapalat" w:hAnsi="GHEA Grapalat"/>
          <w:i/>
          <w:sz w:val="20"/>
          <w:szCs w:val="20"/>
          <w:u w:val="single"/>
        </w:rPr>
        <w:t xml:space="preserve">__ </w:t>
      </w:r>
      <w:r w:rsidRPr="007D1675">
        <w:rPr>
          <w:rFonts w:ascii="GHEA Grapalat" w:hAnsi="GHEA Grapalat"/>
          <w:sz w:val="20"/>
          <w:szCs w:val="20"/>
        </w:rPr>
        <w:t>(</w:t>
      </w:r>
      <w:r w:rsidRPr="007D1675">
        <w:rPr>
          <w:rFonts w:ascii="GHEA Grapalat" w:hAnsi="GHEA Grapalat" w:cs="Sylfaen"/>
          <w:sz w:val="20"/>
          <w:szCs w:val="20"/>
        </w:rPr>
        <w:t>далее-Договор</w:t>
      </w:r>
      <w:r w:rsidRPr="007D1675">
        <w:rPr>
          <w:rFonts w:ascii="GHEA Grapalat" w:hAnsi="GHEA Grapalat" w:cs="Sylfaen"/>
          <w:sz w:val="20"/>
          <w:szCs w:val="20"/>
          <w:lang w:val="es-ES"/>
        </w:rPr>
        <w:t>)</w:t>
      </w:r>
      <w:r w:rsidRPr="007D1675">
        <w:rPr>
          <w:rFonts w:ascii="GHEA Grapalat" w:hAnsi="GHEA Grapalat" w:cs="Sylfaen"/>
          <w:sz w:val="20"/>
          <w:szCs w:val="20"/>
        </w:rPr>
        <w:t xml:space="preserve">, между мной </w:t>
      </w:r>
      <w:r w:rsidRPr="007D1675">
        <w:rPr>
          <w:rFonts w:ascii="GHEA Grapalat" w:hAnsi="GHEA Grapalat" w:cs="Sylfaen"/>
          <w:sz w:val="20"/>
          <w:szCs w:val="20"/>
          <w:lang w:val="hy-AM"/>
        </w:rPr>
        <w:t xml:space="preserve"> </w:t>
      </w:r>
      <w:r w:rsidRPr="007D1675">
        <w:rPr>
          <w:rFonts w:ascii="GHEA Grapalat" w:hAnsi="GHEA Grapalat" w:cs="Sylfaen"/>
          <w:sz w:val="20"/>
          <w:szCs w:val="20"/>
        </w:rPr>
        <w:t xml:space="preserve">и </w:t>
      </w:r>
      <w:r w:rsidR="00E30CCA" w:rsidRPr="007D1675">
        <w:rPr>
          <w:rFonts w:ascii="GHEA Grapalat" w:hAnsi="GHEA Grapalat" w:cs="Sylfaen"/>
          <w:sz w:val="20"/>
          <w:szCs w:val="20"/>
        </w:rPr>
        <w:t>------------</w:t>
      </w:r>
      <w:r w:rsidRPr="007D1675">
        <w:rPr>
          <w:rFonts w:ascii="GHEA Grapalat" w:hAnsi="GHEA Grapalat" w:cs="Sylfaen"/>
          <w:sz w:val="20"/>
          <w:szCs w:val="20"/>
        </w:rPr>
        <w:t>-- - ом</w:t>
      </w:r>
    </w:p>
    <w:p w14:paraId="33F87E2B" w14:textId="77777777" w:rsidR="00967BEC" w:rsidRPr="007D1675" w:rsidRDefault="00967BEC" w:rsidP="00967BEC">
      <w:pPr>
        <w:rPr>
          <w:rFonts w:ascii="GHEA Grapalat" w:hAnsi="GHEA Grapalat"/>
          <w:u w:val="single"/>
          <w:lang w:val="es-ES"/>
        </w:rPr>
      </w:pP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E30CCA" w:rsidRPr="007D1675">
        <w:rPr>
          <w:rFonts w:ascii="GHEA Grapalat" w:hAnsi="GHEA Grapalat" w:cs="Sylfaen"/>
          <w:vertAlign w:val="superscript"/>
        </w:rPr>
        <w:t>исполнителя</w:t>
      </w:r>
    </w:p>
    <w:p w14:paraId="5F0D0D90" w14:textId="77777777" w:rsidR="00967BEC" w:rsidRPr="007D1675" w:rsidRDefault="00967BEC" w:rsidP="00967BEC">
      <w:pPr>
        <w:ind w:firstLine="709"/>
        <w:rPr>
          <w:rFonts w:ascii="GHEA Grapalat" w:hAnsi="GHEA Grapalat" w:cs="Sylfaen"/>
          <w:sz w:val="20"/>
          <w:szCs w:val="20"/>
          <w:lang w:val="es-ES"/>
        </w:rPr>
      </w:pPr>
      <w:r w:rsidRPr="007D1675">
        <w:rPr>
          <w:rFonts w:ascii="GHEA Grapalat" w:hAnsi="GHEA Grapalat"/>
          <w:u w:val="single"/>
          <w:lang w:val="es-ES"/>
        </w:rPr>
        <w:tab/>
      </w:r>
      <w:r w:rsidRPr="007D1675">
        <w:rPr>
          <w:rFonts w:ascii="GHEA Grapalat" w:hAnsi="GHEA Grapalat" w:cs="Sylfaen"/>
          <w:sz w:val="20"/>
          <w:szCs w:val="20"/>
          <w:lang w:val="es-ES"/>
        </w:rPr>
        <w:t xml:space="preserve"> «--»   20  </w:t>
      </w:r>
      <w:r w:rsidRPr="007D1675">
        <w:rPr>
          <w:rFonts w:ascii="GHEA Grapalat" w:hAnsi="GHEA Grapalat" w:cs="Sylfaen"/>
          <w:sz w:val="20"/>
          <w:szCs w:val="20"/>
        </w:rPr>
        <w:t xml:space="preserve">года </w:t>
      </w:r>
      <w:r w:rsidRPr="007D1675">
        <w:rPr>
          <w:rFonts w:ascii="GHEA Grapalat" w:hAnsi="GHEA Grapalat" w:cs="Sylfaen"/>
          <w:sz w:val="20"/>
          <w:szCs w:val="20"/>
          <w:lang w:val="es-ES"/>
        </w:rPr>
        <w:t xml:space="preserve"> </w:t>
      </w:r>
      <w:r w:rsidRPr="007D1675">
        <w:rPr>
          <w:rFonts w:ascii="GHEA Grapalat" w:hAnsi="GHEA Grapalat"/>
          <w:sz w:val="20"/>
          <w:szCs w:val="20"/>
        </w:rPr>
        <w:t>заключен</w:t>
      </w: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договор факторинга под кодом </w:t>
      </w:r>
      <w:r w:rsidRPr="007D1675">
        <w:rPr>
          <w:rFonts w:ascii="GHEA Grapalat" w:hAnsi="GHEA Grapalat"/>
          <w:lang w:val="es-ES"/>
        </w:rPr>
        <w:t>«</w:t>
      </w:r>
      <w:r w:rsidRPr="007D1675">
        <w:rPr>
          <w:rFonts w:ascii="GHEA Grapalat" w:hAnsi="GHEA Grapalat"/>
          <w:sz w:val="20"/>
          <w:szCs w:val="20"/>
          <w:lang w:val="es-ES"/>
        </w:rPr>
        <w:t>---</w:t>
      </w:r>
      <w:r w:rsidRPr="007D1675">
        <w:rPr>
          <w:rFonts w:ascii="GHEA Grapalat" w:hAnsi="GHEA Grapalat" w:cs="Sylfaen"/>
          <w:sz w:val="20"/>
          <w:szCs w:val="20"/>
          <w:lang w:val="es-ES"/>
        </w:rPr>
        <w:t>------------------</w:t>
      </w:r>
      <w:r w:rsidRPr="007D1675">
        <w:rPr>
          <w:rFonts w:ascii="GHEA Grapalat" w:hAnsi="GHEA Grapalat"/>
          <w:lang w:val="es-ES"/>
        </w:rPr>
        <w:t>»</w:t>
      </w:r>
      <w:r w:rsidRPr="007D1675">
        <w:rPr>
          <w:rFonts w:ascii="GHEA Grapalat" w:hAnsi="GHEA Grapalat"/>
        </w:rPr>
        <w:t>.</w:t>
      </w:r>
      <w:r w:rsidRPr="007D1675">
        <w:rPr>
          <w:rFonts w:ascii="GHEA Grapalat" w:hAnsi="GHEA Grapalat" w:cs="Sylfaen"/>
          <w:sz w:val="20"/>
          <w:szCs w:val="20"/>
          <w:lang w:val="es-ES"/>
        </w:rPr>
        <w:t xml:space="preserve"> </w:t>
      </w:r>
    </w:p>
    <w:p w14:paraId="12CE3444" w14:textId="77777777" w:rsidR="00967BEC" w:rsidRPr="007D1675" w:rsidRDefault="00967BEC" w:rsidP="00967BEC">
      <w:pPr>
        <w:rPr>
          <w:rFonts w:ascii="GHEA Grapalat" w:hAnsi="GHEA Grapalat" w:cs="Sylfaen"/>
          <w:sz w:val="20"/>
          <w:szCs w:val="20"/>
          <w:lang w:val="es-ES"/>
        </w:rPr>
      </w:pPr>
    </w:p>
    <w:p w14:paraId="0BB7DE36" w14:textId="77777777" w:rsidR="00967BEC" w:rsidRPr="007D1675" w:rsidRDefault="00967BEC">
      <w:pPr>
        <w:pStyle w:val="ListParagraph"/>
        <w:numPr>
          <w:ilvl w:val="0"/>
          <w:numId w:val="9"/>
        </w:numPr>
        <w:contextualSpacing/>
        <w:jc w:val="both"/>
        <w:rPr>
          <w:rFonts w:ascii="GHEA Grapalat" w:hAnsi="GHEA Grapalat" w:cs="Sylfaen"/>
          <w:sz w:val="20"/>
          <w:szCs w:val="20"/>
        </w:rPr>
      </w:pPr>
      <w:r w:rsidRPr="007D1675">
        <w:rPr>
          <w:rFonts w:ascii="GHEA Grapalat" w:hAnsi="GHEA Grapalat" w:cs="Sylfaen"/>
          <w:sz w:val="20"/>
          <w:szCs w:val="20"/>
        </w:rPr>
        <w:t>Согласен с условиями изложенными в пункте 7.12 .</w:t>
      </w:r>
    </w:p>
    <w:p w14:paraId="27D4785D" w14:textId="77777777" w:rsidR="00967BEC" w:rsidRPr="007D1675" w:rsidRDefault="00967BEC" w:rsidP="00967BEC">
      <w:pPr>
        <w:jc w:val="center"/>
        <w:rPr>
          <w:rFonts w:ascii="GHEA Grapalat" w:hAnsi="GHEA Grapalat" w:cs="GHEA Grapalat"/>
          <w:lang w:val="es-ES"/>
        </w:rPr>
      </w:pPr>
    </w:p>
    <w:p w14:paraId="1D1A4AD9" w14:textId="77777777" w:rsidR="00967BEC" w:rsidRPr="007D1675" w:rsidRDefault="00967BEC" w:rsidP="00967BEC">
      <w:pPr>
        <w:jc w:val="center"/>
        <w:rPr>
          <w:rFonts w:ascii="GHEA Grapalat" w:hAnsi="GHEA Grapalat" w:cs="Sylfaen"/>
          <w:b/>
          <w:lang w:val="es-ES"/>
        </w:rPr>
      </w:pPr>
    </w:p>
    <w:p w14:paraId="14B6301D" w14:textId="77777777" w:rsidR="00967BEC" w:rsidRPr="007D1675" w:rsidRDefault="00967BEC" w:rsidP="00967BEC">
      <w:pPr>
        <w:ind w:left="720" w:firstLine="720"/>
        <w:rPr>
          <w:rFonts w:ascii="GHEA Grapalat" w:hAnsi="GHEA Grapalat"/>
          <w:sz w:val="20"/>
          <w:lang w:val="hy-AM"/>
        </w:rPr>
      </w:pPr>
      <w:r w:rsidRPr="007D1675">
        <w:rPr>
          <w:rFonts w:ascii="GHEA Grapalat" w:hAnsi="GHEA Grapalat"/>
          <w:sz w:val="20"/>
          <w:lang w:val="es-ES"/>
        </w:rPr>
        <w:t xml:space="preserve">     </w:t>
      </w:r>
      <w:r w:rsidRPr="007D1675">
        <w:rPr>
          <w:rFonts w:ascii="GHEA Grapalat" w:hAnsi="GHEA Grapalat"/>
          <w:sz w:val="20"/>
          <w:lang w:val="hy-AM"/>
        </w:rPr>
        <w:t xml:space="preserve">___________________________________________ </w:t>
      </w:r>
      <w:r w:rsidRPr="007D1675">
        <w:rPr>
          <w:rFonts w:ascii="GHEA Grapalat" w:hAnsi="GHEA Grapalat"/>
          <w:sz w:val="20"/>
          <w:lang w:val="hy-AM"/>
        </w:rPr>
        <w:tab/>
        <w:t xml:space="preserve">        </w:t>
      </w:r>
      <w:r w:rsidRPr="007D1675">
        <w:rPr>
          <w:rFonts w:ascii="GHEA Grapalat" w:hAnsi="GHEA Grapalat"/>
          <w:sz w:val="20"/>
          <w:lang w:val="es-ES"/>
        </w:rPr>
        <w:t xml:space="preserve">      </w:t>
      </w:r>
      <w:r w:rsidRPr="007D1675">
        <w:rPr>
          <w:rFonts w:ascii="GHEA Grapalat" w:hAnsi="GHEA Grapalat"/>
          <w:sz w:val="20"/>
          <w:lang w:val="hy-AM"/>
        </w:rPr>
        <w:t xml:space="preserve">_____________ </w:t>
      </w:r>
    </w:p>
    <w:p w14:paraId="2C6094BD" w14:textId="77777777" w:rsidR="00967BEC" w:rsidRPr="007D1675" w:rsidRDefault="00967BEC" w:rsidP="00967BEC">
      <w:pPr>
        <w:rPr>
          <w:rFonts w:ascii="GHEA Grapalat" w:hAnsi="GHEA Grapalat"/>
          <w:sz w:val="20"/>
          <w:vertAlign w:val="superscript"/>
          <w:lang w:val="hy-AM"/>
        </w:rPr>
      </w:pPr>
      <w:r w:rsidRPr="007D1675">
        <w:rPr>
          <w:rFonts w:ascii="GHEA Grapalat" w:hAnsi="GHEA Grapalat"/>
          <w:sz w:val="20"/>
          <w:vertAlign w:val="superscript"/>
        </w:rPr>
        <w:t xml:space="preserve">                                                </w:t>
      </w:r>
      <w:r w:rsidRPr="007D1675">
        <w:rPr>
          <w:rFonts w:ascii="GHEA Grapalat" w:hAnsi="GHEA Grapalat"/>
          <w:sz w:val="20"/>
          <w:vertAlign w:val="superscript"/>
          <w:lang w:val="hy-AM"/>
        </w:rPr>
        <w:t>название финансового агента (должность руководителя, имя, фамилия)</w:t>
      </w:r>
      <w:r w:rsidRPr="007D1675">
        <w:rPr>
          <w:rFonts w:ascii="GHEA Grapalat" w:hAnsi="GHEA Grapalat"/>
          <w:sz w:val="20"/>
          <w:vertAlign w:val="superscript"/>
        </w:rPr>
        <w:t xml:space="preserve">                                                         подпись</w:t>
      </w:r>
      <w:r w:rsidRPr="007D1675">
        <w:rPr>
          <w:rFonts w:ascii="GHEA Grapalat" w:hAnsi="GHEA Grapalat"/>
          <w:sz w:val="20"/>
          <w:vertAlign w:val="superscript"/>
          <w:lang w:val="hy-AM"/>
        </w:rPr>
        <w:t xml:space="preserve">                                                                                                                                                                                                                       </w:t>
      </w:r>
    </w:p>
    <w:p w14:paraId="1036E616" w14:textId="77777777" w:rsidR="00967BEC" w:rsidRPr="007D1675" w:rsidRDefault="00967BEC" w:rsidP="00967BEC">
      <w:pPr>
        <w:jc w:val="right"/>
        <w:rPr>
          <w:rFonts w:ascii="GHEA Grapalat" w:hAnsi="GHEA Grapalat"/>
          <w:sz w:val="20"/>
          <w:lang w:val="hy-AM"/>
        </w:rPr>
      </w:pPr>
      <w:r w:rsidRPr="007D1675">
        <w:rPr>
          <w:rFonts w:ascii="GHEA Grapalat" w:hAnsi="GHEA Grapalat"/>
          <w:sz w:val="20"/>
          <w:lang w:val="hy-AM"/>
        </w:rPr>
        <w:t xml:space="preserve">    </w:t>
      </w:r>
    </w:p>
    <w:p w14:paraId="2525A226" w14:textId="77777777" w:rsidR="00967BEC" w:rsidRPr="007D1675" w:rsidRDefault="00967BEC" w:rsidP="00967BEC">
      <w:pPr>
        <w:jc w:val="center"/>
        <w:rPr>
          <w:rFonts w:ascii="GHEA Grapalat" w:hAnsi="GHEA Grapalat" w:cs="Sylfaen"/>
          <w:sz w:val="16"/>
          <w:szCs w:val="16"/>
          <w:lang w:val="es-ES"/>
        </w:rPr>
      </w:pPr>
      <w:r w:rsidRPr="007D1675">
        <w:rPr>
          <w:rFonts w:ascii="GHEA Grapalat" w:hAnsi="GHEA Grapalat"/>
          <w:sz w:val="16"/>
          <w:szCs w:val="16"/>
        </w:rPr>
        <w:t xml:space="preserve">                                                                                                      М. П.</w:t>
      </w:r>
      <w:r w:rsidRPr="007D1675">
        <w:rPr>
          <w:rFonts w:ascii="GHEA Grapalat" w:hAnsi="GHEA Grapalat" w:cs="Sylfaen"/>
          <w:sz w:val="16"/>
          <w:szCs w:val="16"/>
          <w:lang w:val="es-ES"/>
        </w:rPr>
        <w:t xml:space="preserve"> (</w:t>
      </w:r>
      <w:r w:rsidRPr="007D1675">
        <w:rPr>
          <w:rFonts w:ascii="GHEA Grapalat" w:hAnsi="GHEA Grapalat" w:cs="Sylfaen"/>
          <w:sz w:val="16"/>
          <w:szCs w:val="16"/>
        </w:rPr>
        <w:t>при наличии</w:t>
      </w:r>
      <w:r w:rsidRPr="007D1675">
        <w:rPr>
          <w:rFonts w:ascii="GHEA Grapalat" w:hAnsi="GHEA Grapalat" w:cs="Sylfaen"/>
          <w:sz w:val="16"/>
          <w:szCs w:val="16"/>
          <w:lang w:val="es-ES"/>
        </w:rPr>
        <w:t>)</w:t>
      </w:r>
    </w:p>
    <w:p w14:paraId="2FCA6293" w14:textId="77777777" w:rsidR="00967BEC" w:rsidRPr="007D1675" w:rsidRDefault="00967BEC" w:rsidP="00967BEC">
      <w:pPr>
        <w:jc w:val="center"/>
        <w:rPr>
          <w:rFonts w:ascii="GHEA Grapalat" w:hAnsi="GHEA Grapalat" w:cs="Sylfaen"/>
          <w:sz w:val="16"/>
          <w:szCs w:val="16"/>
          <w:lang w:val="es-ES"/>
        </w:rPr>
      </w:pPr>
      <w:r w:rsidRPr="007D1675">
        <w:rPr>
          <w:rFonts w:ascii="GHEA Grapalat" w:hAnsi="GHEA Grapalat" w:cs="Sylfaen"/>
          <w:sz w:val="16"/>
          <w:szCs w:val="16"/>
          <w:lang w:val="es-ES"/>
        </w:rPr>
        <w:t xml:space="preserve">                                               </w:t>
      </w:r>
    </w:p>
    <w:p w14:paraId="023461EB" w14:textId="77777777" w:rsidR="00967BEC" w:rsidRPr="007D1675" w:rsidRDefault="00967BEC" w:rsidP="00967BEC">
      <w:pPr>
        <w:jc w:val="center"/>
        <w:rPr>
          <w:rFonts w:ascii="GHEA Grapalat" w:hAnsi="GHEA Grapalat" w:cs="Sylfaen"/>
          <w:sz w:val="16"/>
          <w:szCs w:val="16"/>
          <w:lang w:val="es-ES"/>
        </w:rPr>
      </w:pPr>
    </w:p>
    <w:p w14:paraId="2E9D36E9" w14:textId="77777777" w:rsidR="00967BEC" w:rsidRPr="007D1675" w:rsidRDefault="00967BEC" w:rsidP="00967BEC">
      <w:pPr>
        <w:jc w:val="right"/>
        <w:rPr>
          <w:rFonts w:ascii="GHEA Grapalat" w:hAnsi="GHEA Grapalat"/>
          <w:sz w:val="20"/>
          <w:lang w:val="hy-AM"/>
        </w:rPr>
      </w:pPr>
      <w:r w:rsidRPr="007D1675">
        <w:rPr>
          <w:rFonts w:ascii="GHEA Grapalat" w:hAnsi="GHEA Grapalat" w:cs="Sylfaen"/>
          <w:sz w:val="20"/>
          <w:szCs w:val="20"/>
          <w:lang w:val="es-ES"/>
        </w:rPr>
        <w:t xml:space="preserve">«--»         20  </w:t>
      </w:r>
      <w:r w:rsidRPr="007D1675">
        <w:rPr>
          <w:rFonts w:ascii="GHEA Grapalat" w:hAnsi="GHEA Grapalat" w:cs="Sylfaen"/>
          <w:sz w:val="20"/>
          <w:szCs w:val="20"/>
        </w:rPr>
        <w:t>г.</w:t>
      </w:r>
      <w:r w:rsidRPr="007D1675">
        <w:rPr>
          <w:rFonts w:ascii="GHEA Grapalat" w:hAnsi="GHEA Grapalat"/>
          <w:sz w:val="20"/>
          <w:lang w:val="hy-AM"/>
        </w:rPr>
        <w:tab/>
        <w:t xml:space="preserve"> </w:t>
      </w:r>
    </w:p>
    <w:p w14:paraId="60504783" w14:textId="77777777" w:rsidR="00967BEC" w:rsidRPr="007D1675" w:rsidRDefault="00967BEC">
      <w:pPr>
        <w:rPr>
          <w:rFonts w:ascii="GHEA Grapalat" w:hAnsi="GHEA Grapalat"/>
          <w:b/>
        </w:rPr>
      </w:pPr>
    </w:p>
    <w:sectPr w:rsidR="00967BEC" w:rsidRPr="007D1675" w:rsidSect="00E1398F">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16F53" w14:textId="77777777" w:rsidR="00D34C32" w:rsidRDefault="00D34C32">
      <w:r>
        <w:separator/>
      </w:r>
    </w:p>
  </w:endnote>
  <w:endnote w:type="continuationSeparator" w:id="0">
    <w:p w14:paraId="1D0B15D2" w14:textId="77777777" w:rsidR="00D34C32" w:rsidRDefault="00D3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076590"/>
      <w:docPartObj>
        <w:docPartGallery w:val="Page Numbers (Bottom of Page)"/>
        <w:docPartUnique/>
      </w:docPartObj>
    </w:sdtPr>
    <w:sdtEndPr>
      <w:rPr>
        <w:rFonts w:ascii="GHEA Grapalat" w:hAnsi="GHEA Grapalat"/>
        <w:sz w:val="24"/>
        <w:szCs w:val="24"/>
      </w:rPr>
    </w:sdtEndPr>
    <w:sdtContent>
      <w:p w14:paraId="42FADEDB" w14:textId="77777777" w:rsidR="006561C6" w:rsidRPr="003E450C" w:rsidRDefault="006561C6">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32270">
          <w:rPr>
            <w:rFonts w:ascii="GHEA Grapalat" w:hAnsi="GHEA Grapalat"/>
            <w:noProof/>
            <w:sz w:val="24"/>
            <w:szCs w:val="24"/>
          </w:rPr>
          <w:t>33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BD3D2" w14:textId="77777777" w:rsidR="00D34C32" w:rsidRDefault="00D34C32">
      <w:r>
        <w:separator/>
      </w:r>
    </w:p>
  </w:footnote>
  <w:footnote w:type="continuationSeparator" w:id="0">
    <w:p w14:paraId="3E938564" w14:textId="77777777" w:rsidR="00D34C32" w:rsidRDefault="00D34C32">
      <w:r>
        <w:continuationSeparator/>
      </w:r>
    </w:p>
  </w:footnote>
  <w:footnote w:id="1">
    <w:p w14:paraId="2F622B90" w14:textId="77777777" w:rsidR="006561C6" w:rsidRPr="002B32C3" w:rsidRDefault="006561C6" w:rsidP="006013EE">
      <w:pPr>
        <w:pStyle w:val="FootnoteText"/>
        <w:jc w:val="both"/>
        <w:rPr>
          <w:rFonts w:asciiTheme="minorHAnsi" w:hAnsiTheme="minorHAnsi"/>
          <w:i/>
          <w:sz w:val="16"/>
          <w:szCs w:val="16"/>
        </w:rPr>
      </w:pPr>
      <w:r w:rsidRPr="007A5F50">
        <w:rPr>
          <w:rFonts w:ascii="GHEA Grapalat" w:hAnsi="GHEA Grapalat"/>
        </w:rPr>
        <w:t xml:space="preserve">* </w:t>
      </w:r>
      <w:r w:rsidRPr="002B32C3">
        <w:rPr>
          <w:rFonts w:ascii="GHEA Grapalat" w:hAnsi="GHEA Grapalat"/>
          <w:i/>
          <w:sz w:val="16"/>
          <w:szCs w:val="16"/>
        </w:rPr>
        <w:t>Если закупка осуществляется в форме запроса котировок или закупок у одного лица,</w:t>
      </w:r>
      <w:r w:rsidRPr="002B32C3">
        <w:rPr>
          <w:i/>
          <w:sz w:val="16"/>
          <w:szCs w:val="16"/>
        </w:rPr>
        <w:t xml:space="preserve"> </w:t>
      </w:r>
      <w:r w:rsidRPr="002B32C3">
        <w:rPr>
          <w:rFonts w:ascii="GHEA Grapalat" w:hAnsi="GHEA Grapalat"/>
          <w:i/>
          <w:sz w:val="16"/>
          <w:szCs w:val="16"/>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"BMAShDzB", соответственно словами  "GHAShDzB" и "HMAAShDzB".</w:t>
      </w:r>
    </w:p>
  </w:footnote>
  <w:footnote w:id="2">
    <w:p w14:paraId="642E11F2" w14:textId="77777777" w:rsidR="006561C6" w:rsidRPr="00CD6B60" w:rsidRDefault="006561C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6735A90" w14:textId="77777777" w:rsidR="006561C6" w:rsidRPr="00CD6B60" w:rsidRDefault="006561C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2662480" w14:textId="77777777" w:rsidR="006561C6" w:rsidRPr="00CD6B60" w:rsidRDefault="006561C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3930257" w14:textId="77777777" w:rsidR="006561C6" w:rsidRPr="00CD6B60" w:rsidRDefault="006561C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79CD9426" w14:textId="77777777" w:rsidR="006561C6" w:rsidRPr="00810F23" w:rsidRDefault="006561C6">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14:paraId="5EB9801F" w14:textId="77777777" w:rsidR="006561C6" w:rsidRPr="00564DB5" w:rsidRDefault="006561C6" w:rsidP="00C67FAB">
      <w:pPr>
        <w:pStyle w:val="FootnoteText"/>
        <w:jc w:val="both"/>
        <w:rPr>
          <w:rFonts w:asciiTheme="minorHAnsi" w:hAnsiTheme="minorHAnsi"/>
        </w:rPr>
      </w:pPr>
      <w:r w:rsidRPr="00564DB5">
        <w:rPr>
          <w:rFonts w:ascii="GHEA Grapalat" w:hAnsi="GHEA Grapalat"/>
          <w:i/>
          <w:vertAlign w:val="superscript"/>
        </w:rPr>
        <w:t>13</w:t>
      </w:r>
      <w:r>
        <w:rPr>
          <w:rFonts w:ascii="GHEA Grapalat" w:hAnsi="GHEA Grapalat"/>
          <w:i/>
        </w:rPr>
        <w:t xml:space="preserve"> </w:t>
      </w:r>
      <w:r w:rsidRPr="00564DB5">
        <w:rPr>
          <w:rFonts w:ascii="GHEA Grapalat" w:hAnsi="GHEA Grapalat"/>
          <w:i/>
        </w:rPr>
        <w:t>Размер обеспечения договора определяется приглашением и не может быть менее 10 процентов от цены закупки.</w:t>
      </w:r>
    </w:p>
    <w:p w14:paraId="0D750B18" w14:textId="77777777" w:rsidR="006561C6" w:rsidRPr="00511966" w:rsidRDefault="006561C6"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14:paraId="5E37456C" w14:textId="77777777" w:rsidR="006561C6" w:rsidRPr="008E4439" w:rsidRDefault="006561C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096F38CC" w14:textId="77777777" w:rsidR="006561C6" w:rsidRPr="000811C1" w:rsidRDefault="006561C6" w:rsidP="0027573B">
      <w:pPr>
        <w:pStyle w:val="FootnoteText"/>
        <w:rPr>
          <w:rFonts w:ascii="Sylfaen" w:hAnsi="Sylfaen"/>
          <w:sz w:val="18"/>
          <w:szCs w:val="18"/>
        </w:rPr>
      </w:pPr>
    </w:p>
  </w:footnote>
  <w:footnote w:id="6">
    <w:p w14:paraId="0AE2A78E" w14:textId="77777777" w:rsidR="006561C6" w:rsidRPr="00A31673" w:rsidRDefault="006561C6">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3442A3F7" w14:textId="77777777" w:rsidR="006561C6" w:rsidRPr="00810F23" w:rsidRDefault="006561C6"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7B99091A" w14:textId="77777777" w:rsidR="006561C6" w:rsidRPr="005F2C25" w:rsidRDefault="006561C6">
      <w:pPr>
        <w:pStyle w:val="FootnoteText"/>
        <w:rPr>
          <w:rFonts w:ascii="Times New Roman" w:hAnsi="Times New Roman"/>
        </w:rPr>
      </w:pPr>
    </w:p>
  </w:footnote>
  <w:footnote w:id="8">
    <w:p w14:paraId="38FF2A80" w14:textId="77777777" w:rsidR="006561C6" w:rsidRDefault="006561C6" w:rsidP="006B3E56">
      <w:pPr>
        <w:jc w:val="both"/>
      </w:pPr>
    </w:p>
    <w:p w14:paraId="300E3450" w14:textId="77777777" w:rsidR="006561C6" w:rsidRPr="00A006D6" w:rsidRDefault="006561C6"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2BF9A34D" w14:textId="77777777" w:rsidR="006561C6" w:rsidRPr="00A006D6" w:rsidRDefault="006561C6"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5</w:t>
      </w:r>
      <w:r w:rsidRPr="00A006D6">
        <w:rPr>
          <w:rFonts w:asciiTheme="minorHAnsi" w:hAnsiTheme="minorHAnsi"/>
          <w:i/>
          <w:sz w:val="20"/>
          <w:szCs w:val="20"/>
          <w:lang w:val="af-ZA"/>
        </w:rPr>
        <w:t>";</w:t>
      </w:r>
    </w:p>
    <w:p w14:paraId="22FA8A54" w14:textId="77777777" w:rsidR="006561C6" w:rsidRPr="00A006D6" w:rsidRDefault="006561C6"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00998BB1" w14:textId="77777777" w:rsidR="006561C6" w:rsidRPr="00AE62BA" w:rsidRDefault="006561C6" w:rsidP="006B3E56">
      <w:pPr>
        <w:pStyle w:val="FootnoteText"/>
        <w:rPr>
          <w:rFonts w:asciiTheme="minorHAnsi" w:hAnsiTheme="minorHAnsi"/>
          <w:i/>
        </w:rPr>
      </w:pPr>
    </w:p>
  </w:footnote>
  <w:footnote w:id="9">
    <w:p w14:paraId="1D90AA3E" w14:textId="77777777" w:rsidR="006561C6" w:rsidRPr="00A25D1B" w:rsidRDefault="006561C6" w:rsidP="00B658C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14:paraId="51DFD50E" w14:textId="77777777" w:rsidR="006561C6" w:rsidRPr="00DC619D" w:rsidRDefault="006561C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12FD58D6" w14:textId="77777777" w:rsidR="006561C6" w:rsidRPr="00D3436F" w:rsidRDefault="006561C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1C45C457" w14:textId="77777777" w:rsidR="006561C6" w:rsidRPr="00D3436F" w:rsidRDefault="006561C6">
      <w:pPr>
        <w:pStyle w:val="FootnoteText"/>
        <w:rPr>
          <w:lang w:val="es-ES"/>
        </w:rPr>
      </w:pPr>
    </w:p>
  </w:footnote>
  <w:footnote w:id="12">
    <w:p w14:paraId="3B89F2BB" w14:textId="77777777" w:rsidR="006561C6" w:rsidRPr="00217344" w:rsidRDefault="006561C6"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72E415F5" w14:textId="77777777" w:rsidR="006561C6" w:rsidRPr="00124BE9" w:rsidRDefault="006561C6"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14:paraId="332B5164" w14:textId="77777777" w:rsidR="006561C6" w:rsidRDefault="006561C6" w:rsidP="00FE3DC2">
      <w:pPr>
        <w:widowControl w:val="0"/>
        <w:spacing w:after="160"/>
        <w:jc w:val="both"/>
        <w:rPr>
          <w:ins w:id="19"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14:paraId="1FDE26B2" w14:textId="77777777" w:rsidR="006561C6" w:rsidRPr="00EB336B" w:rsidRDefault="006561C6" w:rsidP="00A7010C">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287F4B70" w14:textId="77777777" w:rsidR="006561C6" w:rsidRPr="000C5CC1" w:rsidRDefault="006561C6" w:rsidP="00FE3DC2">
      <w:pPr>
        <w:widowControl w:val="0"/>
        <w:spacing w:after="160"/>
        <w:jc w:val="both"/>
        <w:rPr>
          <w:lang w:val="hy-AM"/>
        </w:rPr>
      </w:pPr>
    </w:p>
  </w:footnote>
  <w:footnote w:id="15">
    <w:p w14:paraId="367DDA2F" w14:textId="77777777" w:rsidR="006561C6" w:rsidRPr="00AA52B7" w:rsidRDefault="006561C6"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15281664" w14:textId="77777777" w:rsidR="006561C6" w:rsidRPr="00552088" w:rsidRDefault="006561C6"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3DEFC196" w14:textId="77777777" w:rsidR="006561C6" w:rsidRPr="00124BE9" w:rsidRDefault="006561C6" w:rsidP="00BB28C8">
      <w:pPr>
        <w:pStyle w:val="FootnoteText"/>
        <w:widowControl w:val="0"/>
        <w:jc w:val="both"/>
        <w:rPr>
          <w:rFonts w:ascii="GHEA Grapalat" w:hAnsi="GHEA Grapalat"/>
          <w:lang w:val="hy-AM"/>
        </w:rPr>
      </w:pPr>
      <w:r w:rsidRPr="00124BE9">
        <w:rPr>
          <w:rFonts w:ascii="GHEA Grapalat" w:hAnsi="GHEA Grapalat"/>
          <w:i/>
        </w:rPr>
        <w:t>.</w:t>
      </w:r>
    </w:p>
  </w:footnote>
  <w:footnote w:id="16">
    <w:p w14:paraId="31E2675E" w14:textId="77777777" w:rsidR="006561C6" w:rsidRPr="00124BE9" w:rsidRDefault="006561C6"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14:paraId="55A44CC0" w14:textId="77777777" w:rsidR="006561C6" w:rsidRPr="00124BE9" w:rsidRDefault="006561C6"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14:paraId="1B214628" w14:textId="77777777" w:rsidR="006561C6" w:rsidRPr="00124BE9" w:rsidRDefault="006561C6"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14:paraId="668D2F4A" w14:textId="77777777" w:rsidR="006561C6" w:rsidRPr="00680C8D" w:rsidRDefault="006561C6" w:rsidP="007A34A7">
      <w:pPr>
        <w:pStyle w:val="FootnoteText"/>
        <w:widowControl w:val="0"/>
        <w:jc w:val="both"/>
        <w:rPr>
          <w:rFonts w:asciiTheme="minorHAnsi" w:hAnsiTheme="minorHAnsi"/>
          <w:lang w:val="hy-AM"/>
        </w:rPr>
      </w:pPr>
    </w:p>
  </w:footnote>
  <w:footnote w:id="20">
    <w:p w14:paraId="515C2404" w14:textId="77777777" w:rsidR="006561C6" w:rsidRPr="00124BE9" w:rsidRDefault="006561C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14:paraId="56DE8A23" w14:textId="77777777" w:rsidR="006561C6" w:rsidRPr="00124BE9" w:rsidRDefault="006561C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18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525160F"/>
    <w:multiLevelType w:val="hybridMultilevel"/>
    <w:tmpl w:val="28521E08"/>
    <w:lvl w:ilvl="0" w:tplc="9A6A68F6">
      <w:start w:val="3"/>
      <w:numFmt w:val="bullet"/>
      <w:lvlText w:val="-"/>
      <w:lvlJc w:val="left"/>
      <w:pPr>
        <w:ind w:left="1800" w:hanging="360"/>
      </w:pPr>
      <w:rPr>
        <w:rFonts w:ascii="GHEA Grapalat" w:eastAsia="MS Mincho" w:hAnsi="GHEA Grapalat"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B22505"/>
    <w:multiLevelType w:val="hybridMultilevel"/>
    <w:tmpl w:val="B9D007DA"/>
    <w:lvl w:ilvl="0" w:tplc="06D6A37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BBC2A96"/>
    <w:multiLevelType w:val="hybridMultilevel"/>
    <w:tmpl w:val="46E88D58"/>
    <w:lvl w:ilvl="0" w:tplc="A286963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37F856CD"/>
    <w:multiLevelType w:val="hybridMultilevel"/>
    <w:tmpl w:val="1E923F74"/>
    <w:lvl w:ilvl="0" w:tplc="B77ED9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9B0034"/>
    <w:multiLevelType w:val="hybridMultilevel"/>
    <w:tmpl w:val="EBEA1518"/>
    <w:lvl w:ilvl="0" w:tplc="0FE0769E">
      <w:start w:val="1"/>
      <w:numFmt w:val="decimal"/>
      <w:lvlText w:val="%1."/>
      <w:lvlJc w:val="left"/>
      <w:pPr>
        <w:ind w:left="2385" w:hanging="585"/>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C40188B"/>
    <w:multiLevelType w:val="hybridMultilevel"/>
    <w:tmpl w:val="9104C3A4"/>
    <w:lvl w:ilvl="0" w:tplc="56FED1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FD04497"/>
    <w:multiLevelType w:val="hybridMultilevel"/>
    <w:tmpl w:val="14E64266"/>
    <w:lvl w:ilvl="0" w:tplc="B42CAB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81491355">
    <w:abstractNumId w:val="9"/>
  </w:num>
  <w:num w:numId="2" w16cid:durableId="1252620621">
    <w:abstractNumId w:val="5"/>
  </w:num>
  <w:num w:numId="3" w16cid:durableId="151987366">
    <w:abstractNumId w:val="4"/>
  </w:num>
  <w:num w:numId="4" w16cid:durableId="1185092022">
    <w:abstractNumId w:val="0"/>
  </w:num>
  <w:num w:numId="5" w16cid:durableId="179510751">
    <w:abstractNumId w:val="7"/>
  </w:num>
  <w:num w:numId="6" w16cid:durableId="599334099">
    <w:abstractNumId w:val="13"/>
  </w:num>
  <w:num w:numId="7" w16cid:durableId="419569761">
    <w:abstractNumId w:val="12"/>
  </w:num>
  <w:num w:numId="8" w16cid:durableId="1287003218">
    <w:abstractNumId w:val="10"/>
  </w:num>
  <w:num w:numId="9" w16cid:durableId="1595088531">
    <w:abstractNumId w:val="3"/>
  </w:num>
  <w:num w:numId="10" w16cid:durableId="1062942352">
    <w:abstractNumId w:val="2"/>
  </w:num>
  <w:num w:numId="11" w16cid:durableId="106782384">
    <w:abstractNumId w:val="8"/>
  </w:num>
  <w:num w:numId="12" w16cid:durableId="368722444">
    <w:abstractNumId w:val="16"/>
  </w:num>
  <w:num w:numId="13" w16cid:durableId="1612666284">
    <w:abstractNumId w:val="11"/>
  </w:num>
  <w:num w:numId="14" w16cid:durableId="1350643355">
    <w:abstractNumId w:val="15"/>
  </w:num>
  <w:num w:numId="15" w16cid:durableId="532961308">
    <w:abstractNumId w:val="1"/>
  </w:num>
  <w:num w:numId="16" w16cid:durableId="653875851">
    <w:abstractNumId w:val="14"/>
  </w:num>
  <w:num w:numId="17" w16cid:durableId="1296181251">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2FC7"/>
    <w:rsid w:val="000031E3"/>
    <w:rsid w:val="000033BC"/>
    <w:rsid w:val="00003DF0"/>
    <w:rsid w:val="000045FE"/>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3093"/>
    <w:rsid w:val="00013192"/>
    <w:rsid w:val="000132F3"/>
    <w:rsid w:val="00013C24"/>
    <w:rsid w:val="00014765"/>
    <w:rsid w:val="00014C0C"/>
    <w:rsid w:val="000163BF"/>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0E6"/>
    <w:rsid w:val="00027166"/>
    <w:rsid w:val="000275BF"/>
    <w:rsid w:val="00030D40"/>
    <w:rsid w:val="000312D9"/>
    <w:rsid w:val="000313A6"/>
    <w:rsid w:val="000316DF"/>
    <w:rsid w:val="000320D9"/>
    <w:rsid w:val="00032241"/>
    <w:rsid w:val="000330A3"/>
    <w:rsid w:val="00033946"/>
    <w:rsid w:val="0003396C"/>
    <w:rsid w:val="00033B20"/>
    <w:rsid w:val="00033C85"/>
    <w:rsid w:val="000349A3"/>
    <w:rsid w:val="00034CED"/>
    <w:rsid w:val="00037DDE"/>
    <w:rsid w:val="00040382"/>
    <w:rsid w:val="000408D8"/>
    <w:rsid w:val="00041366"/>
    <w:rsid w:val="0004206F"/>
    <w:rsid w:val="000424BA"/>
    <w:rsid w:val="000429FE"/>
    <w:rsid w:val="00042BD4"/>
    <w:rsid w:val="00043225"/>
    <w:rsid w:val="000437A4"/>
    <w:rsid w:val="0004387F"/>
    <w:rsid w:val="0004463F"/>
    <w:rsid w:val="00046758"/>
    <w:rsid w:val="00046BAC"/>
    <w:rsid w:val="00046D70"/>
    <w:rsid w:val="000473EF"/>
    <w:rsid w:val="00051225"/>
    <w:rsid w:val="00051490"/>
    <w:rsid w:val="0005165A"/>
    <w:rsid w:val="00051B7F"/>
    <w:rsid w:val="00051F89"/>
    <w:rsid w:val="00052084"/>
    <w:rsid w:val="0005218B"/>
    <w:rsid w:val="000537FF"/>
    <w:rsid w:val="00053BFB"/>
    <w:rsid w:val="000540F1"/>
    <w:rsid w:val="0005455C"/>
    <w:rsid w:val="000550DA"/>
    <w:rsid w:val="00055129"/>
    <w:rsid w:val="00055195"/>
    <w:rsid w:val="000559E8"/>
    <w:rsid w:val="00055CC2"/>
    <w:rsid w:val="00055E9D"/>
    <w:rsid w:val="00056516"/>
    <w:rsid w:val="00056AB4"/>
    <w:rsid w:val="00056E11"/>
    <w:rsid w:val="00057264"/>
    <w:rsid w:val="00057692"/>
    <w:rsid w:val="00057803"/>
    <w:rsid w:val="0006029F"/>
    <w:rsid w:val="000604CF"/>
    <w:rsid w:val="00060DB0"/>
    <w:rsid w:val="00060FB1"/>
    <w:rsid w:val="00061243"/>
    <w:rsid w:val="000612B9"/>
    <w:rsid w:val="0006220B"/>
    <w:rsid w:val="0006311D"/>
    <w:rsid w:val="00063AEF"/>
    <w:rsid w:val="000648DC"/>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8FA"/>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AB"/>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3A3"/>
    <w:rsid w:val="000964F1"/>
    <w:rsid w:val="00096865"/>
    <w:rsid w:val="0009758F"/>
    <w:rsid w:val="000977CE"/>
    <w:rsid w:val="00097DE8"/>
    <w:rsid w:val="000A15F9"/>
    <w:rsid w:val="000A214C"/>
    <w:rsid w:val="000A323C"/>
    <w:rsid w:val="000A359E"/>
    <w:rsid w:val="000A37CE"/>
    <w:rsid w:val="000A4B60"/>
    <w:rsid w:val="000A4FC5"/>
    <w:rsid w:val="000A504A"/>
    <w:rsid w:val="000A5316"/>
    <w:rsid w:val="000A532D"/>
    <w:rsid w:val="000A5B16"/>
    <w:rsid w:val="000A5D4D"/>
    <w:rsid w:val="000A679A"/>
    <w:rsid w:val="000A6B75"/>
    <w:rsid w:val="000A72AD"/>
    <w:rsid w:val="000A7528"/>
    <w:rsid w:val="000B033F"/>
    <w:rsid w:val="000B0B17"/>
    <w:rsid w:val="000B259E"/>
    <w:rsid w:val="000B269D"/>
    <w:rsid w:val="000B2958"/>
    <w:rsid w:val="000B2CFA"/>
    <w:rsid w:val="000B33B2"/>
    <w:rsid w:val="000B3864"/>
    <w:rsid w:val="000B4AA8"/>
    <w:rsid w:val="000B4E23"/>
    <w:rsid w:val="000B5EDF"/>
    <w:rsid w:val="000B6A70"/>
    <w:rsid w:val="000B6C50"/>
    <w:rsid w:val="000B6E8D"/>
    <w:rsid w:val="000B700B"/>
    <w:rsid w:val="000B751B"/>
    <w:rsid w:val="000B7641"/>
    <w:rsid w:val="000B7C54"/>
    <w:rsid w:val="000C062F"/>
    <w:rsid w:val="000C0A9D"/>
    <w:rsid w:val="000C0B90"/>
    <w:rsid w:val="000C165F"/>
    <w:rsid w:val="000C1F01"/>
    <w:rsid w:val="000C264F"/>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B5F"/>
    <w:rsid w:val="000D2D8A"/>
    <w:rsid w:val="000D3188"/>
    <w:rsid w:val="000D34C8"/>
    <w:rsid w:val="000D3B6D"/>
    <w:rsid w:val="000D4471"/>
    <w:rsid w:val="000D48B6"/>
    <w:rsid w:val="000D557D"/>
    <w:rsid w:val="000D5756"/>
    <w:rsid w:val="000D5766"/>
    <w:rsid w:val="000D590A"/>
    <w:rsid w:val="000D6018"/>
    <w:rsid w:val="000D630B"/>
    <w:rsid w:val="000D6A89"/>
    <w:rsid w:val="000D6C21"/>
    <w:rsid w:val="000D701E"/>
    <w:rsid w:val="000D77C1"/>
    <w:rsid w:val="000E1BAA"/>
    <w:rsid w:val="000E1C31"/>
    <w:rsid w:val="000E2427"/>
    <w:rsid w:val="000E267C"/>
    <w:rsid w:val="000E308B"/>
    <w:rsid w:val="000E373D"/>
    <w:rsid w:val="000E3B96"/>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1B6F"/>
    <w:rsid w:val="000F2653"/>
    <w:rsid w:val="000F31EB"/>
    <w:rsid w:val="000F332D"/>
    <w:rsid w:val="000F338E"/>
    <w:rsid w:val="000F3939"/>
    <w:rsid w:val="000F3B31"/>
    <w:rsid w:val="000F3D76"/>
    <w:rsid w:val="000F494F"/>
    <w:rsid w:val="000F4B86"/>
    <w:rsid w:val="000F4D7B"/>
    <w:rsid w:val="000F5032"/>
    <w:rsid w:val="000F5900"/>
    <w:rsid w:val="000F60F8"/>
    <w:rsid w:val="000F666B"/>
    <w:rsid w:val="000F6C24"/>
    <w:rsid w:val="000F7026"/>
    <w:rsid w:val="000F7AE0"/>
    <w:rsid w:val="0010050E"/>
    <w:rsid w:val="001005B0"/>
    <w:rsid w:val="00100C10"/>
    <w:rsid w:val="00100C95"/>
    <w:rsid w:val="0010109E"/>
    <w:rsid w:val="001017E8"/>
    <w:rsid w:val="00101C9A"/>
    <w:rsid w:val="00101F06"/>
    <w:rsid w:val="0010213D"/>
    <w:rsid w:val="00102632"/>
    <w:rsid w:val="00102651"/>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60D"/>
    <w:rsid w:val="00111FFB"/>
    <w:rsid w:val="001126EC"/>
    <w:rsid w:val="0011340E"/>
    <w:rsid w:val="00113F0D"/>
    <w:rsid w:val="0011423D"/>
    <w:rsid w:val="00114F49"/>
    <w:rsid w:val="00115905"/>
    <w:rsid w:val="001159FA"/>
    <w:rsid w:val="0011611E"/>
    <w:rsid w:val="00116BD4"/>
    <w:rsid w:val="00116DBE"/>
    <w:rsid w:val="00117020"/>
    <w:rsid w:val="0011771A"/>
    <w:rsid w:val="00117833"/>
    <w:rsid w:val="00117964"/>
    <w:rsid w:val="00117DAA"/>
    <w:rsid w:val="00120063"/>
    <w:rsid w:val="0012024E"/>
    <w:rsid w:val="00120B4A"/>
    <w:rsid w:val="00121F1F"/>
    <w:rsid w:val="00122FC9"/>
    <w:rsid w:val="00123294"/>
    <w:rsid w:val="001235E7"/>
    <w:rsid w:val="00123A23"/>
    <w:rsid w:val="00123F5E"/>
    <w:rsid w:val="00124461"/>
    <w:rsid w:val="00125AA6"/>
    <w:rsid w:val="0012606C"/>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2F42"/>
    <w:rsid w:val="001439BD"/>
    <w:rsid w:val="00143BD7"/>
    <w:rsid w:val="00143E8C"/>
    <w:rsid w:val="00143E9D"/>
    <w:rsid w:val="00144106"/>
    <w:rsid w:val="0014472E"/>
    <w:rsid w:val="00144E38"/>
    <w:rsid w:val="00144F73"/>
    <w:rsid w:val="001458D6"/>
    <w:rsid w:val="00145CC3"/>
    <w:rsid w:val="0014610E"/>
    <w:rsid w:val="00146114"/>
    <w:rsid w:val="00146685"/>
    <w:rsid w:val="00146B69"/>
    <w:rsid w:val="00146FC5"/>
    <w:rsid w:val="00147CD0"/>
    <w:rsid w:val="00147F14"/>
    <w:rsid w:val="001504AC"/>
    <w:rsid w:val="00150969"/>
    <w:rsid w:val="001514D1"/>
    <w:rsid w:val="001515DE"/>
    <w:rsid w:val="001522CE"/>
    <w:rsid w:val="00152564"/>
    <w:rsid w:val="00152788"/>
    <w:rsid w:val="00153A85"/>
    <w:rsid w:val="00153B9F"/>
    <w:rsid w:val="00153BA7"/>
    <w:rsid w:val="00153C87"/>
    <w:rsid w:val="0015496B"/>
    <w:rsid w:val="00155555"/>
    <w:rsid w:val="0015583C"/>
    <w:rsid w:val="0015589E"/>
    <w:rsid w:val="00155C35"/>
    <w:rsid w:val="001560C3"/>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60C"/>
    <w:rsid w:val="00171E80"/>
    <w:rsid w:val="001723D6"/>
    <w:rsid w:val="001724D7"/>
    <w:rsid w:val="00172B38"/>
    <w:rsid w:val="00172BC4"/>
    <w:rsid w:val="001732FB"/>
    <w:rsid w:val="00173708"/>
    <w:rsid w:val="00174007"/>
    <w:rsid w:val="00174304"/>
    <w:rsid w:val="00174DAB"/>
    <w:rsid w:val="00174FE1"/>
    <w:rsid w:val="0017549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44"/>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684"/>
    <w:rsid w:val="0018591C"/>
    <w:rsid w:val="00185BB2"/>
    <w:rsid w:val="00185DF9"/>
    <w:rsid w:val="00186559"/>
    <w:rsid w:val="00187194"/>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A02"/>
    <w:rsid w:val="001A4EF7"/>
    <w:rsid w:val="001A5BC8"/>
    <w:rsid w:val="001A5C02"/>
    <w:rsid w:val="001A5CC9"/>
    <w:rsid w:val="001A6561"/>
    <w:rsid w:val="001A6994"/>
    <w:rsid w:val="001A6B31"/>
    <w:rsid w:val="001A77DF"/>
    <w:rsid w:val="001A7934"/>
    <w:rsid w:val="001A7D8C"/>
    <w:rsid w:val="001B0D9A"/>
    <w:rsid w:val="001B1050"/>
    <w:rsid w:val="001B12AA"/>
    <w:rsid w:val="001B12B1"/>
    <w:rsid w:val="001B1370"/>
    <w:rsid w:val="001B1C67"/>
    <w:rsid w:val="001B1FC4"/>
    <w:rsid w:val="001B2AFD"/>
    <w:rsid w:val="001B32D9"/>
    <w:rsid w:val="001B37D2"/>
    <w:rsid w:val="001B40EF"/>
    <w:rsid w:val="001B45A9"/>
    <w:rsid w:val="001B478E"/>
    <w:rsid w:val="001B4F6B"/>
    <w:rsid w:val="001B6087"/>
    <w:rsid w:val="001B6FCF"/>
    <w:rsid w:val="001B708D"/>
    <w:rsid w:val="001C07C6"/>
    <w:rsid w:val="001C0849"/>
    <w:rsid w:val="001C1570"/>
    <w:rsid w:val="001C1C0C"/>
    <w:rsid w:val="001C301C"/>
    <w:rsid w:val="001C3384"/>
    <w:rsid w:val="001C3740"/>
    <w:rsid w:val="001C3ACB"/>
    <w:rsid w:val="001C3D83"/>
    <w:rsid w:val="001C3F6C"/>
    <w:rsid w:val="001C4048"/>
    <w:rsid w:val="001C4F6A"/>
    <w:rsid w:val="001C51DA"/>
    <w:rsid w:val="001C57DE"/>
    <w:rsid w:val="001C6221"/>
    <w:rsid w:val="001C6688"/>
    <w:rsid w:val="001C76F7"/>
    <w:rsid w:val="001C79C0"/>
    <w:rsid w:val="001D0249"/>
    <w:rsid w:val="001D084E"/>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41C"/>
    <w:rsid w:val="001E55B2"/>
    <w:rsid w:val="001E5866"/>
    <w:rsid w:val="001E61E7"/>
    <w:rsid w:val="001E65D1"/>
    <w:rsid w:val="001E7733"/>
    <w:rsid w:val="001F0335"/>
    <w:rsid w:val="001F0371"/>
    <w:rsid w:val="001F077A"/>
    <w:rsid w:val="001F0B18"/>
    <w:rsid w:val="001F0EDC"/>
    <w:rsid w:val="001F0F81"/>
    <w:rsid w:val="001F1DF0"/>
    <w:rsid w:val="001F1DF7"/>
    <w:rsid w:val="001F2926"/>
    <w:rsid w:val="001F3237"/>
    <w:rsid w:val="001F3245"/>
    <w:rsid w:val="001F3830"/>
    <w:rsid w:val="001F386B"/>
    <w:rsid w:val="001F3FAE"/>
    <w:rsid w:val="001F46DD"/>
    <w:rsid w:val="001F48B5"/>
    <w:rsid w:val="001F4CDB"/>
    <w:rsid w:val="001F523A"/>
    <w:rsid w:val="001F5834"/>
    <w:rsid w:val="001F5FDE"/>
    <w:rsid w:val="001F6578"/>
    <w:rsid w:val="001F6A95"/>
    <w:rsid w:val="001F6F04"/>
    <w:rsid w:val="001F760C"/>
    <w:rsid w:val="001F7821"/>
    <w:rsid w:val="001F7877"/>
    <w:rsid w:val="002003DE"/>
    <w:rsid w:val="002004DB"/>
    <w:rsid w:val="00200DC7"/>
    <w:rsid w:val="00201012"/>
    <w:rsid w:val="002017CB"/>
    <w:rsid w:val="00201849"/>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344"/>
    <w:rsid w:val="00217710"/>
    <w:rsid w:val="0021793F"/>
    <w:rsid w:val="00220ACB"/>
    <w:rsid w:val="00220C7C"/>
    <w:rsid w:val="00220C94"/>
    <w:rsid w:val="002218FE"/>
    <w:rsid w:val="00221C7B"/>
    <w:rsid w:val="0022247D"/>
    <w:rsid w:val="002238E0"/>
    <w:rsid w:val="00223F08"/>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1DB"/>
    <w:rsid w:val="00232E72"/>
    <w:rsid w:val="00232FE2"/>
    <w:rsid w:val="00233B5F"/>
    <w:rsid w:val="00233BB7"/>
    <w:rsid w:val="00233CE8"/>
    <w:rsid w:val="00234655"/>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391"/>
    <w:rsid w:val="00246C8C"/>
    <w:rsid w:val="0025145E"/>
    <w:rsid w:val="00251CF9"/>
    <w:rsid w:val="00252C9C"/>
    <w:rsid w:val="0025302B"/>
    <w:rsid w:val="002538C4"/>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2F39"/>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0EFA"/>
    <w:rsid w:val="00281D16"/>
    <w:rsid w:val="00283198"/>
    <w:rsid w:val="00283E26"/>
    <w:rsid w:val="00283F0A"/>
    <w:rsid w:val="002845EA"/>
    <w:rsid w:val="002846B1"/>
    <w:rsid w:val="002849A6"/>
    <w:rsid w:val="00284C6E"/>
    <w:rsid w:val="00286CDB"/>
    <w:rsid w:val="0028726A"/>
    <w:rsid w:val="00290087"/>
    <w:rsid w:val="00290F41"/>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957BE"/>
    <w:rsid w:val="002A0171"/>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32E"/>
    <w:rsid w:val="002A665D"/>
    <w:rsid w:val="002A7380"/>
    <w:rsid w:val="002A75B6"/>
    <w:rsid w:val="002A76C6"/>
    <w:rsid w:val="002A7783"/>
    <w:rsid w:val="002A7A40"/>
    <w:rsid w:val="002B0349"/>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8B4"/>
    <w:rsid w:val="002B4FD9"/>
    <w:rsid w:val="002B51FB"/>
    <w:rsid w:val="002B5E22"/>
    <w:rsid w:val="002B5F87"/>
    <w:rsid w:val="002B6548"/>
    <w:rsid w:val="002B7388"/>
    <w:rsid w:val="002B7594"/>
    <w:rsid w:val="002B7F23"/>
    <w:rsid w:val="002C0665"/>
    <w:rsid w:val="002C071B"/>
    <w:rsid w:val="002C0DD6"/>
    <w:rsid w:val="002C1050"/>
    <w:rsid w:val="002C1982"/>
    <w:rsid w:val="002C1AE5"/>
    <w:rsid w:val="002C1C52"/>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908"/>
    <w:rsid w:val="002C5B35"/>
    <w:rsid w:val="002C605B"/>
    <w:rsid w:val="002C6442"/>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5EA"/>
    <w:rsid w:val="002D4EEB"/>
    <w:rsid w:val="002D5580"/>
    <w:rsid w:val="002D5CF0"/>
    <w:rsid w:val="002D601F"/>
    <w:rsid w:val="002D6A4F"/>
    <w:rsid w:val="002D7881"/>
    <w:rsid w:val="002D7D70"/>
    <w:rsid w:val="002E069D"/>
    <w:rsid w:val="002E0768"/>
    <w:rsid w:val="002E0877"/>
    <w:rsid w:val="002E14E6"/>
    <w:rsid w:val="002E3165"/>
    <w:rsid w:val="002E3258"/>
    <w:rsid w:val="002E361E"/>
    <w:rsid w:val="002E3DFA"/>
    <w:rsid w:val="002E4305"/>
    <w:rsid w:val="002E477F"/>
    <w:rsid w:val="002E530A"/>
    <w:rsid w:val="002E531D"/>
    <w:rsid w:val="002E5FDA"/>
    <w:rsid w:val="002E727E"/>
    <w:rsid w:val="002E7AA6"/>
    <w:rsid w:val="002E7EE1"/>
    <w:rsid w:val="002F0651"/>
    <w:rsid w:val="002F0989"/>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239B"/>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208"/>
    <w:rsid w:val="00310A82"/>
    <w:rsid w:val="00310B6E"/>
    <w:rsid w:val="00310ED2"/>
    <w:rsid w:val="00311076"/>
    <w:rsid w:val="003117FE"/>
    <w:rsid w:val="00311C27"/>
    <w:rsid w:val="003123F6"/>
    <w:rsid w:val="00312737"/>
    <w:rsid w:val="00312958"/>
    <w:rsid w:val="003141B6"/>
    <w:rsid w:val="003149AF"/>
    <w:rsid w:val="00315D9E"/>
    <w:rsid w:val="0031607F"/>
    <w:rsid w:val="00316381"/>
    <w:rsid w:val="003163A5"/>
    <w:rsid w:val="0031688E"/>
    <w:rsid w:val="003169A4"/>
    <w:rsid w:val="00316A13"/>
    <w:rsid w:val="003172A5"/>
    <w:rsid w:val="003177F1"/>
    <w:rsid w:val="00317BD2"/>
    <w:rsid w:val="0032071C"/>
    <w:rsid w:val="00320B7E"/>
    <w:rsid w:val="00321A56"/>
    <w:rsid w:val="00321B20"/>
    <w:rsid w:val="003240F7"/>
    <w:rsid w:val="00325043"/>
    <w:rsid w:val="00325546"/>
    <w:rsid w:val="0032570E"/>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E09"/>
    <w:rsid w:val="00336F9A"/>
    <w:rsid w:val="0033737C"/>
    <w:rsid w:val="0033740E"/>
    <w:rsid w:val="00337C99"/>
    <w:rsid w:val="00340083"/>
    <w:rsid w:val="00340659"/>
    <w:rsid w:val="003414F9"/>
    <w:rsid w:val="00341747"/>
    <w:rsid w:val="00341A74"/>
    <w:rsid w:val="00341D7A"/>
    <w:rsid w:val="00341ED4"/>
    <w:rsid w:val="003427A7"/>
    <w:rsid w:val="003427DF"/>
    <w:rsid w:val="003436A5"/>
    <w:rsid w:val="00345909"/>
    <w:rsid w:val="0034667B"/>
    <w:rsid w:val="0034683C"/>
    <w:rsid w:val="003468B8"/>
    <w:rsid w:val="003469DE"/>
    <w:rsid w:val="00346A23"/>
    <w:rsid w:val="00346E1C"/>
    <w:rsid w:val="00347499"/>
    <w:rsid w:val="003475E1"/>
    <w:rsid w:val="0034777A"/>
    <w:rsid w:val="003500D1"/>
    <w:rsid w:val="00350210"/>
    <w:rsid w:val="003508B8"/>
    <w:rsid w:val="00350B70"/>
    <w:rsid w:val="003529EA"/>
    <w:rsid w:val="00352DB8"/>
    <w:rsid w:val="0035369D"/>
    <w:rsid w:val="00353BEE"/>
    <w:rsid w:val="0035482E"/>
    <w:rsid w:val="00354999"/>
    <w:rsid w:val="00354AEF"/>
    <w:rsid w:val="0035555B"/>
    <w:rsid w:val="003558AE"/>
    <w:rsid w:val="00355B51"/>
    <w:rsid w:val="00355C8C"/>
    <w:rsid w:val="003561BA"/>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976"/>
    <w:rsid w:val="00365AD5"/>
    <w:rsid w:val="00366106"/>
    <w:rsid w:val="00366C4E"/>
    <w:rsid w:val="00367446"/>
    <w:rsid w:val="00367A9A"/>
    <w:rsid w:val="00367EDA"/>
    <w:rsid w:val="00367F26"/>
    <w:rsid w:val="00370ECD"/>
    <w:rsid w:val="00371681"/>
    <w:rsid w:val="0037177E"/>
    <w:rsid w:val="003717D2"/>
    <w:rsid w:val="00371F9F"/>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99C"/>
    <w:rsid w:val="00381E92"/>
    <w:rsid w:val="00382B60"/>
    <w:rsid w:val="00382E92"/>
    <w:rsid w:val="0038317B"/>
    <w:rsid w:val="00383467"/>
    <w:rsid w:val="0038400D"/>
    <w:rsid w:val="0038438D"/>
    <w:rsid w:val="0038517B"/>
    <w:rsid w:val="00385C27"/>
    <w:rsid w:val="00386E4B"/>
    <w:rsid w:val="003871DA"/>
    <w:rsid w:val="00387F87"/>
    <w:rsid w:val="0039125D"/>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78C"/>
    <w:rsid w:val="003A2BE0"/>
    <w:rsid w:val="003A2D11"/>
    <w:rsid w:val="003A3891"/>
    <w:rsid w:val="003A39AC"/>
    <w:rsid w:val="003A5049"/>
    <w:rsid w:val="003A5533"/>
    <w:rsid w:val="003A58C4"/>
    <w:rsid w:val="003A62A4"/>
    <w:rsid w:val="003A645E"/>
    <w:rsid w:val="003A6791"/>
    <w:rsid w:val="003A734A"/>
    <w:rsid w:val="003B0D1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BD0"/>
    <w:rsid w:val="003D1CF4"/>
    <w:rsid w:val="003D2146"/>
    <w:rsid w:val="003D256D"/>
    <w:rsid w:val="003D2EC8"/>
    <w:rsid w:val="003D2FE2"/>
    <w:rsid w:val="003D3794"/>
    <w:rsid w:val="003D395E"/>
    <w:rsid w:val="003D3964"/>
    <w:rsid w:val="003D3EB8"/>
    <w:rsid w:val="003D4A9C"/>
    <w:rsid w:val="003D4FD0"/>
    <w:rsid w:val="003D56A5"/>
    <w:rsid w:val="003D67E7"/>
    <w:rsid w:val="003D7720"/>
    <w:rsid w:val="003D7F8E"/>
    <w:rsid w:val="003E01D5"/>
    <w:rsid w:val="003E029A"/>
    <w:rsid w:val="003E077D"/>
    <w:rsid w:val="003E0A5B"/>
    <w:rsid w:val="003E1283"/>
    <w:rsid w:val="003E135E"/>
    <w:rsid w:val="003E1421"/>
    <w:rsid w:val="003E194D"/>
    <w:rsid w:val="003E1BE2"/>
    <w:rsid w:val="003E1D9D"/>
    <w:rsid w:val="003E1FF9"/>
    <w:rsid w:val="003E236E"/>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273"/>
    <w:rsid w:val="004055C1"/>
    <w:rsid w:val="00405996"/>
    <w:rsid w:val="00405F21"/>
    <w:rsid w:val="004064BA"/>
    <w:rsid w:val="0040687D"/>
    <w:rsid w:val="004068F5"/>
    <w:rsid w:val="00406DC2"/>
    <w:rsid w:val="004072C8"/>
    <w:rsid w:val="0040761D"/>
    <w:rsid w:val="0041023E"/>
    <w:rsid w:val="004110AC"/>
    <w:rsid w:val="004116A0"/>
    <w:rsid w:val="00411D9D"/>
    <w:rsid w:val="0041267F"/>
    <w:rsid w:val="00412C15"/>
    <w:rsid w:val="00413390"/>
    <w:rsid w:val="00413595"/>
    <w:rsid w:val="00413D6B"/>
    <w:rsid w:val="004153E3"/>
    <w:rsid w:val="00416905"/>
    <w:rsid w:val="00416F1E"/>
    <w:rsid w:val="0041739A"/>
    <w:rsid w:val="004175B6"/>
    <w:rsid w:val="00417E48"/>
    <w:rsid w:val="00417F27"/>
    <w:rsid w:val="00417F33"/>
    <w:rsid w:val="0042074C"/>
    <w:rsid w:val="004216C5"/>
    <w:rsid w:val="00421A16"/>
    <w:rsid w:val="00421AEB"/>
    <w:rsid w:val="00422802"/>
    <w:rsid w:val="00422F57"/>
    <w:rsid w:val="00423ED0"/>
    <w:rsid w:val="00424E1F"/>
    <w:rsid w:val="00425647"/>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9D"/>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7B3"/>
    <w:rsid w:val="00454BBB"/>
    <w:rsid w:val="00454D73"/>
    <w:rsid w:val="0045525D"/>
    <w:rsid w:val="004553CA"/>
    <w:rsid w:val="0045669A"/>
    <w:rsid w:val="00456B02"/>
    <w:rsid w:val="00457745"/>
    <w:rsid w:val="004601D0"/>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E39"/>
    <w:rsid w:val="00484FED"/>
    <w:rsid w:val="00485531"/>
    <w:rsid w:val="004859E2"/>
    <w:rsid w:val="004865CE"/>
    <w:rsid w:val="00486B55"/>
    <w:rsid w:val="00487402"/>
    <w:rsid w:val="004874EC"/>
    <w:rsid w:val="00487592"/>
    <w:rsid w:val="00487F5A"/>
    <w:rsid w:val="0049031F"/>
    <w:rsid w:val="00490743"/>
    <w:rsid w:val="00490F66"/>
    <w:rsid w:val="00491B1B"/>
    <w:rsid w:val="004929E4"/>
    <w:rsid w:val="00493631"/>
    <w:rsid w:val="0049374F"/>
    <w:rsid w:val="00493A28"/>
    <w:rsid w:val="00493AF9"/>
    <w:rsid w:val="00493CC7"/>
    <w:rsid w:val="00496063"/>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015"/>
    <w:rsid w:val="004B73B1"/>
    <w:rsid w:val="004B753B"/>
    <w:rsid w:val="004B7B69"/>
    <w:rsid w:val="004C01D7"/>
    <w:rsid w:val="004C17D2"/>
    <w:rsid w:val="004C1D9B"/>
    <w:rsid w:val="004C217A"/>
    <w:rsid w:val="004C2EEA"/>
    <w:rsid w:val="004C3121"/>
    <w:rsid w:val="004C3803"/>
    <w:rsid w:val="004C4CC7"/>
    <w:rsid w:val="004C5C21"/>
    <w:rsid w:val="004C5CF3"/>
    <w:rsid w:val="004C78E7"/>
    <w:rsid w:val="004D0281"/>
    <w:rsid w:val="004D0AE2"/>
    <w:rsid w:val="004D0D74"/>
    <w:rsid w:val="004D0EA7"/>
    <w:rsid w:val="004D1C32"/>
    <w:rsid w:val="004D1C68"/>
    <w:rsid w:val="004D1D80"/>
    <w:rsid w:val="004D1E87"/>
    <w:rsid w:val="004D2727"/>
    <w:rsid w:val="004D28BA"/>
    <w:rsid w:val="004D2B0B"/>
    <w:rsid w:val="004D2B4B"/>
    <w:rsid w:val="004D4A2C"/>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A7D"/>
    <w:rsid w:val="004E6E9A"/>
    <w:rsid w:val="004F023B"/>
    <w:rsid w:val="004F0926"/>
    <w:rsid w:val="004F0CAA"/>
    <w:rsid w:val="004F2130"/>
    <w:rsid w:val="004F2639"/>
    <w:rsid w:val="004F2C09"/>
    <w:rsid w:val="004F2E2A"/>
    <w:rsid w:val="004F3086"/>
    <w:rsid w:val="004F30DA"/>
    <w:rsid w:val="004F314C"/>
    <w:rsid w:val="004F3B83"/>
    <w:rsid w:val="004F3C4E"/>
    <w:rsid w:val="004F46F2"/>
    <w:rsid w:val="004F4D14"/>
    <w:rsid w:val="004F502F"/>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3C04"/>
    <w:rsid w:val="00504133"/>
    <w:rsid w:val="0050520C"/>
    <w:rsid w:val="00506832"/>
    <w:rsid w:val="00506873"/>
    <w:rsid w:val="00507B65"/>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B67"/>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B35"/>
    <w:rsid w:val="00524D3D"/>
    <w:rsid w:val="00524DDF"/>
    <w:rsid w:val="00524EFA"/>
    <w:rsid w:val="005250B5"/>
    <w:rsid w:val="005250C2"/>
    <w:rsid w:val="0052546C"/>
    <w:rsid w:val="00525BD2"/>
    <w:rsid w:val="0052601D"/>
    <w:rsid w:val="005264A4"/>
    <w:rsid w:val="00526C15"/>
    <w:rsid w:val="00527793"/>
    <w:rsid w:val="00527AF1"/>
    <w:rsid w:val="00530252"/>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ECE"/>
    <w:rsid w:val="00536FD1"/>
    <w:rsid w:val="005370DC"/>
    <w:rsid w:val="00537173"/>
    <w:rsid w:val="005372A4"/>
    <w:rsid w:val="00537882"/>
    <w:rsid w:val="005378EA"/>
    <w:rsid w:val="00537D28"/>
    <w:rsid w:val="00537E15"/>
    <w:rsid w:val="00540468"/>
    <w:rsid w:val="0054054D"/>
    <w:rsid w:val="005409B7"/>
    <w:rsid w:val="005409F4"/>
    <w:rsid w:val="00540C5F"/>
    <w:rsid w:val="00540D68"/>
    <w:rsid w:val="00541313"/>
    <w:rsid w:val="00541390"/>
    <w:rsid w:val="005414E5"/>
    <w:rsid w:val="00541A22"/>
    <w:rsid w:val="00541CE0"/>
    <w:rsid w:val="005422AF"/>
    <w:rsid w:val="00542491"/>
    <w:rsid w:val="005425A1"/>
    <w:rsid w:val="0054287C"/>
    <w:rsid w:val="00543262"/>
    <w:rsid w:val="00543BAE"/>
    <w:rsid w:val="00544728"/>
    <w:rsid w:val="00544D9F"/>
    <w:rsid w:val="005457B4"/>
    <w:rsid w:val="00545F4E"/>
    <w:rsid w:val="00546AA0"/>
    <w:rsid w:val="00546DF3"/>
    <w:rsid w:val="005473A5"/>
    <w:rsid w:val="0054752B"/>
    <w:rsid w:val="00547E93"/>
    <w:rsid w:val="005500CE"/>
    <w:rsid w:val="00550578"/>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2A24"/>
    <w:rsid w:val="00562EB1"/>
    <w:rsid w:val="0056331A"/>
    <w:rsid w:val="00563362"/>
    <w:rsid w:val="005639B0"/>
    <w:rsid w:val="005646FC"/>
    <w:rsid w:val="00564DB5"/>
    <w:rsid w:val="0056625A"/>
    <w:rsid w:val="00567040"/>
    <w:rsid w:val="00567893"/>
    <w:rsid w:val="00567EBA"/>
    <w:rsid w:val="00570E84"/>
    <w:rsid w:val="005716B8"/>
    <w:rsid w:val="00571702"/>
    <w:rsid w:val="00571F29"/>
    <w:rsid w:val="0057205F"/>
    <w:rsid w:val="0057265B"/>
    <w:rsid w:val="00572A57"/>
    <w:rsid w:val="005739AB"/>
    <w:rsid w:val="005744FC"/>
    <w:rsid w:val="00575731"/>
    <w:rsid w:val="005757D1"/>
    <w:rsid w:val="00575C75"/>
    <w:rsid w:val="00576B25"/>
    <w:rsid w:val="00577582"/>
    <w:rsid w:val="00580F33"/>
    <w:rsid w:val="00581057"/>
    <w:rsid w:val="005810FC"/>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2F"/>
    <w:rsid w:val="005918A4"/>
    <w:rsid w:val="00591CC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A5B"/>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159"/>
    <w:rsid w:val="005C0666"/>
    <w:rsid w:val="005C0D39"/>
    <w:rsid w:val="005C1BF7"/>
    <w:rsid w:val="005C1C00"/>
    <w:rsid w:val="005C1C99"/>
    <w:rsid w:val="005C2B07"/>
    <w:rsid w:val="005C42E1"/>
    <w:rsid w:val="005C4A26"/>
    <w:rsid w:val="005C4C12"/>
    <w:rsid w:val="005C4C37"/>
    <w:rsid w:val="005C6159"/>
    <w:rsid w:val="005D00A5"/>
    <w:rsid w:val="005D00D6"/>
    <w:rsid w:val="005D07B2"/>
    <w:rsid w:val="005D0BF1"/>
    <w:rsid w:val="005D0D93"/>
    <w:rsid w:val="005D10F2"/>
    <w:rsid w:val="005D13A9"/>
    <w:rsid w:val="005D191A"/>
    <w:rsid w:val="005D1A14"/>
    <w:rsid w:val="005D1ACD"/>
    <w:rsid w:val="005D21CA"/>
    <w:rsid w:val="005D26DF"/>
    <w:rsid w:val="005D27D0"/>
    <w:rsid w:val="005D2EDB"/>
    <w:rsid w:val="005D3674"/>
    <w:rsid w:val="005D3786"/>
    <w:rsid w:val="005D382D"/>
    <w:rsid w:val="005D4D30"/>
    <w:rsid w:val="005D4EC7"/>
    <w:rsid w:val="005D5478"/>
    <w:rsid w:val="005D5D7D"/>
    <w:rsid w:val="005D60E5"/>
    <w:rsid w:val="005D6807"/>
    <w:rsid w:val="005D71EF"/>
    <w:rsid w:val="005D7469"/>
    <w:rsid w:val="005D7731"/>
    <w:rsid w:val="005D7FA6"/>
    <w:rsid w:val="005E019C"/>
    <w:rsid w:val="005E0710"/>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89C"/>
    <w:rsid w:val="005F1A0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13EE"/>
    <w:rsid w:val="00604B8E"/>
    <w:rsid w:val="00605075"/>
    <w:rsid w:val="0060526C"/>
    <w:rsid w:val="00605382"/>
    <w:rsid w:val="00606328"/>
    <w:rsid w:val="0060652B"/>
    <w:rsid w:val="00606B84"/>
    <w:rsid w:val="00607120"/>
    <w:rsid w:val="00607908"/>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CD9"/>
    <w:rsid w:val="00632EAC"/>
    <w:rsid w:val="00633389"/>
    <w:rsid w:val="006333F6"/>
    <w:rsid w:val="00633E1E"/>
    <w:rsid w:val="0063461E"/>
    <w:rsid w:val="00634DC9"/>
    <w:rsid w:val="00635D52"/>
    <w:rsid w:val="00635F16"/>
    <w:rsid w:val="00636572"/>
    <w:rsid w:val="006368CA"/>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6391"/>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6F4"/>
    <w:rsid w:val="00655E71"/>
    <w:rsid w:val="00655EBD"/>
    <w:rsid w:val="006561C6"/>
    <w:rsid w:val="00656EB4"/>
    <w:rsid w:val="00660138"/>
    <w:rsid w:val="00660717"/>
    <w:rsid w:val="006607D5"/>
    <w:rsid w:val="006608AD"/>
    <w:rsid w:val="00661E7D"/>
    <w:rsid w:val="00662165"/>
    <w:rsid w:val="00662623"/>
    <w:rsid w:val="00662FC4"/>
    <w:rsid w:val="0066349B"/>
    <w:rsid w:val="00664BFB"/>
    <w:rsid w:val="00665120"/>
    <w:rsid w:val="006657A3"/>
    <w:rsid w:val="006657EE"/>
    <w:rsid w:val="0066621D"/>
    <w:rsid w:val="006672E6"/>
    <w:rsid w:val="00667A56"/>
    <w:rsid w:val="00667C83"/>
    <w:rsid w:val="0067066B"/>
    <w:rsid w:val="0067102D"/>
    <w:rsid w:val="00671313"/>
    <w:rsid w:val="00671A82"/>
    <w:rsid w:val="00672BED"/>
    <w:rsid w:val="0067389F"/>
    <w:rsid w:val="00673BD3"/>
    <w:rsid w:val="00673D0A"/>
    <w:rsid w:val="00675008"/>
    <w:rsid w:val="00675684"/>
    <w:rsid w:val="00675740"/>
    <w:rsid w:val="0067579A"/>
    <w:rsid w:val="00675873"/>
    <w:rsid w:val="00676178"/>
    <w:rsid w:val="00677499"/>
    <w:rsid w:val="00677658"/>
    <w:rsid w:val="00680C55"/>
    <w:rsid w:val="00680C8D"/>
    <w:rsid w:val="00681F45"/>
    <w:rsid w:val="0068264F"/>
    <w:rsid w:val="00682E8D"/>
    <w:rsid w:val="00682FE4"/>
    <w:rsid w:val="006830A9"/>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152"/>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A7DC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220"/>
    <w:rsid w:val="006B6337"/>
    <w:rsid w:val="006B6951"/>
    <w:rsid w:val="006C00C9"/>
    <w:rsid w:val="006C0236"/>
    <w:rsid w:val="006C08B6"/>
    <w:rsid w:val="006C1293"/>
    <w:rsid w:val="006C12EC"/>
    <w:rsid w:val="006C15F1"/>
    <w:rsid w:val="006C1CED"/>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3F3"/>
    <w:rsid w:val="006D2DF7"/>
    <w:rsid w:val="006D32C0"/>
    <w:rsid w:val="006D3EDB"/>
    <w:rsid w:val="006D42EB"/>
    <w:rsid w:val="006D4448"/>
    <w:rsid w:val="006D4E1D"/>
    <w:rsid w:val="006D5516"/>
    <w:rsid w:val="006D6150"/>
    <w:rsid w:val="006D619D"/>
    <w:rsid w:val="006D682E"/>
    <w:rsid w:val="006D684E"/>
    <w:rsid w:val="006D7219"/>
    <w:rsid w:val="006E15CD"/>
    <w:rsid w:val="006E1E8F"/>
    <w:rsid w:val="006E35A0"/>
    <w:rsid w:val="006E4060"/>
    <w:rsid w:val="006E49D7"/>
    <w:rsid w:val="006E50E4"/>
    <w:rsid w:val="006E51B0"/>
    <w:rsid w:val="006E5904"/>
    <w:rsid w:val="006E5CC5"/>
    <w:rsid w:val="006E6903"/>
    <w:rsid w:val="006E69E4"/>
    <w:rsid w:val="006E6FA0"/>
    <w:rsid w:val="006E732A"/>
    <w:rsid w:val="006E73AC"/>
    <w:rsid w:val="006E7845"/>
    <w:rsid w:val="006E7900"/>
    <w:rsid w:val="006E7947"/>
    <w:rsid w:val="006E7D3E"/>
    <w:rsid w:val="006E7F44"/>
    <w:rsid w:val="006F012B"/>
    <w:rsid w:val="006F02F7"/>
    <w:rsid w:val="006F0495"/>
    <w:rsid w:val="006F05EC"/>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001"/>
    <w:rsid w:val="006F6413"/>
    <w:rsid w:val="006F69A0"/>
    <w:rsid w:val="006F6C8A"/>
    <w:rsid w:val="006F7964"/>
    <w:rsid w:val="00700398"/>
    <w:rsid w:val="007006D6"/>
    <w:rsid w:val="00700A6A"/>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26804"/>
    <w:rsid w:val="00731129"/>
    <w:rsid w:val="00731B85"/>
    <w:rsid w:val="00731BD1"/>
    <w:rsid w:val="00731D26"/>
    <w:rsid w:val="00731F31"/>
    <w:rsid w:val="00732871"/>
    <w:rsid w:val="00733993"/>
    <w:rsid w:val="00734BC9"/>
    <w:rsid w:val="00735365"/>
    <w:rsid w:val="00736959"/>
    <w:rsid w:val="00736A43"/>
    <w:rsid w:val="00737986"/>
    <w:rsid w:val="00737B2F"/>
    <w:rsid w:val="00737D8E"/>
    <w:rsid w:val="00740919"/>
    <w:rsid w:val="00740EF5"/>
    <w:rsid w:val="00741A44"/>
    <w:rsid w:val="00741ACC"/>
    <w:rsid w:val="00741D11"/>
    <w:rsid w:val="00741D79"/>
    <w:rsid w:val="00741DF0"/>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B4B"/>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58"/>
    <w:rsid w:val="0076257C"/>
    <w:rsid w:val="0076368E"/>
    <w:rsid w:val="0076384C"/>
    <w:rsid w:val="007642C2"/>
    <w:rsid w:val="007646F8"/>
    <w:rsid w:val="00764AAD"/>
    <w:rsid w:val="007656DE"/>
    <w:rsid w:val="00766702"/>
    <w:rsid w:val="0076724B"/>
    <w:rsid w:val="00767281"/>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16CF"/>
    <w:rsid w:val="007827C7"/>
    <w:rsid w:val="00782D3C"/>
    <w:rsid w:val="00782D60"/>
    <w:rsid w:val="00782FDC"/>
    <w:rsid w:val="0078387F"/>
    <w:rsid w:val="007839E7"/>
    <w:rsid w:val="00783AA5"/>
    <w:rsid w:val="00783F50"/>
    <w:rsid w:val="007844BF"/>
    <w:rsid w:val="00784CB7"/>
    <w:rsid w:val="007854B2"/>
    <w:rsid w:val="00786A78"/>
    <w:rsid w:val="00786B8B"/>
    <w:rsid w:val="00786EB3"/>
    <w:rsid w:val="007874CB"/>
    <w:rsid w:val="0078774A"/>
    <w:rsid w:val="00790715"/>
    <w:rsid w:val="00790A06"/>
    <w:rsid w:val="00790C72"/>
    <w:rsid w:val="00791764"/>
    <w:rsid w:val="00791FE4"/>
    <w:rsid w:val="0079260F"/>
    <w:rsid w:val="007930E2"/>
    <w:rsid w:val="00793108"/>
    <w:rsid w:val="00793343"/>
    <w:rsid w:val="007938B0"/>
    <w:rsid w:val="007938E5"/>
    <w:rsid w:val="00793A58"/>
    <w:rsid w:val="00793DC2"/>
    <w:rsid w:val="00793E8B"/>
    <w:rsid w:val="00794790"/>
    <w:rsid w:val="00795718"/>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1D28"/>
    <w:rsid w:val="007A2020"/>
    <w:rsid w:val="007A2E03"/>
    <w:rsid w:val="007A2FC9"/>
    <w:rsid w:val="007A3487"/>
    <w:rsid w:val="007A34A6"/>
    <w:rsid w:val="007A34A7"/>
    <w:rsid w:val="007A3EE6"/>
    <w:rsid w:val="007A40C1"/>
    <w:rsid w:val="007A42E0"/>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3F5"/>
    <w:rsid w:val="007C081F"/>
    <w:rsid w:val="007C0837"/>
    <w:rsid w:val="007C0C4C"/>
    <w:rsid w:val="007C13B3"/>
    <w:rsid w:val="007C15C5"/>
    <w:rsid w:val="007C1825"/>
    <w:rsid w:val="007C189A"/>
    <w:rsid w:val="007C1D08"/>
    <w:rsid w:val="007C274E"/>
    <w:rsid w:val="007C2A31"/>
    <w:rsid w:val="007C2B15"/>
    <w:rsid w:val="007C2EE2"/>
    <w:rsid w:val="007C3786"/>
    <w:rsid w:val="007C3977"/>
    <w:rsid w:val="007C3D16"/>
    <w:rsid w:val="007C3FF3"/>
    <w:rsid w:val="007C4876"/>
    <w:rsid w:val="007C49D4"/>
    <w:rsid w:val="007C4E0B"/>
    <w:rsid w:val="007C55BD"/>
    <w:rsid w:val="007C5F44"/>
    <w:rsid w:val="007C6A92"/>
    <w:rsid w:val="007C6CF3"/>
    <w:rsid w:val="007C6F4D"/>
    <w:rsid w:val="007C7E58"/>
    <w:rsid w:val="007D02FE"/>
    <w:rsid w:val="007D0452"/>
    <w:rsid w:val="007D0927"/>
    <w:rsid w:val="007D0C96"/>
    <w:rsid w:val="007D1213"/>
    <w:rsid w:val="007D12B1"/>
    <w:rsid w:val="007D13EE"/>
    <w:rsid w:val="007D1675"/>
    <w:rsid w:val="007D1692"/>
    <w:rsid w:val="007D27B8"/>
    <w:rsid w:val="007D2B56"/>
    <w:rsid w:val="007D2D1D"/>
    <w:rsid w:val="007D3E45"/>
    <w:rsid w:val="007D4017"/>
    <w:rsid w:val="007D4470"/>
    <w:rsid w:val="007D480C"/>
    <w:rsid w:val="007D4E09"/>
    <w:rsid w:val="007D52DB"/>
    <w:rsid w:val="007D57BA"/>
    <w:rsid w:val="007D6227"/>
    <w:rsid w:val="007D6F8E"/>
    <w:rsid w:val="007D716A"/>
    <w:rsid w:val="007D7707"/>
    <w:rsid w:val="007D7807"/>
    <w:rsid w:val="007D7A9C"/>
    <w:rsid w:val="007D7F96"/>
    <w:rsid w:val="007E009D"/>
    <w:rsid w:val="007E0508"/>
    <w:rsid w:val="007E0B42"/>
    <w:rsid w:val="007E0E5F"/>
    <w:rsid w:val="007E0E94"/>
    <w:rsid w:val="007E0EA0"/>
    <w:rsid w:val="007E0EB8"/>
    <w:rsid w:val="007E0EE4"/>
    <w:rsid w:val="007E15A7"/>
    <w:rsid w:val="007E1C5F"/>
    <w:rsid w:val="007E1E10"/>
    <w:rsid w:val="007E238F"/>
    <w:rsid w:val="007E2813"/>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30036"/>
    <w:rsid w:val="00830445"/>
    <w:rsid w:val="00830AD3"/>
    <w:rsid w:val="00830D4D"/>
    <w:rsid w:val="008311FF"/>
    <w:rsid w:val="00831802"/>
    <w:rsid w:val="00831C52"/>
    <w:rsid w:val="00831DC3"/>
    <w:rsid w:val="00832685"/>
    <w:rsid w:val="008326D8"/>
    <w:rsid w:val="0083296C"/>
    <w:rsid w:val="008336B3"/>
    <w:rsid w:val="00833BCE"/>
    <w:rsid w:val="0083475E"/>
    <w:rsid w:val="008348C6"/>
    <w:rsid w:val="00834CD0"/>
    <w:rsid w:val="00835374"/>
    <w:rsid w:val="008355D3"/>
    <w:rsid w:val="0083571F"/>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002"/>
    <w:rsid w:val="008568E9"/>
    <w:rsid w:val="00856C03"/>
    <w:rsid w:val="00857BF8"/>
    <w:rsid w:val="00857EF6"/>
    <w:rsid w:val="0086004A"/>
    <w:rsid w:val="008601B2"/>
    <w:rsid w:val="008602B6"/>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838"/>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6CF"/>
    <w:rsid w:val="00893CBE"/>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533"/>
    <w:rsid w:val="008A4DA3"/>
    <w:rsid w:val="008A50BF"/>
    <w:rsid w:val="008A5CEA"/>
    <w:rsid w:val="008A70A4"/>
    <w:rsid w:val="008A7905"/>
    <w:rsid w:val="008B0198"/>
    <w:rsid w:val="008B0507"/>
    <w:rsid w:val="008B08B8"/>
    <w:rsid w:val="008B0EFF"/>
    <w:rsid w:val="008B0F76"/>
    <w:rsid w:val="008B1233"/>
    <w:rsid w:val="008B12AF"/>
    <w:rsid w:val="008B1605"/>
    <w:rsid w:val="008B314A"/>
    <w:rsid w:val="008B332C"/>
    <w:rsid w:val="008B4DB1"/>
    <w:rsid w:val="008B4FDA"/>
    <w:rsid w:val="008B542B"/>
    <w:rsid w:val="008B56A4"/>
    <w:rsid w:val="008B5D0C"/>
    <w:rsid w:val="008B6288"/>
    <w:rsid w:val="008B73CD"/>
    <w:rsid w:val="008B7BE2"/>
    <w:rsid w:val="008B7F88"/>
    <w:rsid w:val="008C1588"/>
    <w:rsid w:val="008C16C2"/>
    <w:rsid w:val="008C17DA"/>
    <w:rsid w:val="008C208B"/>
    <w:rsid w:val="008C28C9"/>
    <w:rsid w:val="008C343E"/>
    <w:rsid w:val="008C3509"/>
    <w:rsid w:val="008C353D"/>
    <w:rsid w:val="008C417C"/>
    <w:rsid w:val="008C5402"/>
    <w:rsid w:val="008C5532"/>
    <w:rsid w:val="008C56FA"/>
    <w:rsid w:val="008C5A17"/>
    <w:rsid w:val="008C5F2A"/>
    <w:rsid w:val="008C5FC1"/>
    <w:rsid w:val="008C6800"/>
    <w:rsid w:val="008C6886"/>
    <w:rsid w:val="008C6A78"/>
    <w:rsid w:val="008C6C54"/>
    <w:rsid w:val="008C7443"/>
    <w:rsid w:val="008C750C"/>
    <w:rsid w:val="008D0121"/>
    <w:rsid w:val="008D093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8AB"/>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E76EB"/>
    <w:rsid w:val="008F0732"/>
    <w:rsid w:val="008F0C32"/>
    <w:rsid w:val="008F1286"/>
    <w:rsid w:val="008F1F9B"/>
    <w:rsid w:val="008F2148"/>
    <w:rsid w:val="008F2365"/>
    <w:rsid w:val="008F2B76"/>
    <w:rsid w:val="008F390C"/>
    <w:rsid w:val="008F527F"/>
    <w:rsid w:val="008F69B6"/>
    <w:rsid w:val="008F6B74"/>
    <w:rsid w:val="008F73F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9C8"/>
    <w:rsid w:val="00906D65"/>
    <w:rsid w:val="009070B2"/>
    <w:rsid w:val="0091042F"/>
    <w:rsid w:val="0091064F"/>
    <w:rsid w:val="00910938"/>
    <w:rsid w:val="00910A15"/>
    <w:rsid w:val="00910AD4"/>
    <w:rsid w:val="00910F71"/>
    <w:rsid w:val="009114A5"/>
    <w:rsid w:val="00911A09"/>
    <w:rsid w:val="00911F57"/>
    <w:rsid w:val="009123CA"/>
    <w:rsid w:val="009134AF"/>
    <w:rsid w:val="00914B4A"/>
    <w:rsid w:val="00915104"/>
    <w:rsid w:val="00915337"/>
    <w:rsid w:val="00915A97"/>
    <w:rsid w:val="009160C2"/>
    <w:rsid w:val="00916A53"/>
    <w:rsid w:val="00916E77"/>
    <w:rsid w:val="009170A1"/>
    <w:rsid w:val="00917234"/>
    <w:rsid w:val="00917FAA"/>
    <w:rsid w:val="00920009"/>
    <w:rsid w:val="0092041F"/>
    <w:rsid w:val="009211BF"/>
    <w:rsid w:val="009215EA"/>
    <w:rsid w:val="009229DF"/>
    <w:rsid w:val="009230C2"/>
    <w:rsid w:val="00923711"/>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5FA6"/>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F3B"/>
    <w:rsid w:val="00943D49"/>
    <w:rsid w:val="009440A2"/>
    <w:rsid w:val="009444FC"/>
    <w:rsid w:val="00944C2A"/>
    <w:rsid w:val="00944F8A"/>
    <w:rsid w:val="0094515C"/>
    <w:rsid w:val="009455D4"/>
    <w:rsid w:val="00945D31"/>
    <w:rsid w:val="0094684E"/>
    <w:rsid w:val="009471C4"/>
    <w:rsid w:val="009475F4"/>
    <w:rsid w:val="00947B00"/>
    <w:rsid w:val="00947D03"/>
    <w:rsid w:val="00950C4C"/>
    <w:rsid w:val="0095176C"/>
    <w:rsid w:val="0095199F"/>
    <w:rsid w:val="00951CE5"/>
    <w:rsid w:val="00952531"/>
    <w:rsid w:val="00953ADF"/>
    <w:rsid w:val="00953F12"/>
    <w:rsid w:val="00954425"/>
    <w:rsid w:val="009548D2"/>
    <w:rsid w:val="00954BB9"/>
    <w:rsid w:val="00954C8E"/>
    <w:rsid w:val="00955135"/>
    <w:rsid w:val="009554F6"/>
    <w:rsid w:val="00955A1E"/>
    <w:rsid w:val="00955E87"/>
    <w:rsid w:val="00956D11"/>
    <w:rsid w:val="009574CD"/>
    <w:rsid w:val="009577E7"/>
    <w:rsid w:val="00960038"/>
    <w:rsid w:val="00960802"/>
    <w:rsid w:val="009619D8"/>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27A"/>
    <w:rsid w:val="00982405"/>
    <w:rsid w:val="0098244A"/>
    <w:rsid w:val="00982BFB"/>
    <w:rsid w:val="00983A27"/>
    <w:rsid w:val="00983AF5"/>
    <w:rsid w:val="00984456"/>
    <w:rsid w:val="00984BDB"/>
    <w:rsid w:val="00985291"/>
    <w:rsid w:val="009865B0"/>
    <w:rsid w:val="009873F3"/>
    <w:rsid w:val="009874C7"/>
    <w:rsid w:val="00987504"/>
    <w:rsid w:val="00987A5B"/>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4447"/>
    <w:rsid w:val="009A5190"/>
    <w:rsid w:val="009A5FA2"/>
    <w:rsid w:val="009A73D5"/>
    <w:rsid w:val="009A7400"/>
    <w:rsid w:val="009A7748"/>
    <w:rsid w:val="009A796C"/>
    <w:rsid w:val="009A7E85"/>
    <w:rsid w:val="009B0273"/>
    <w:rsid w:val="009B06F9"/>
    <w:rsid w:val="009B0824"/>
    <w:rsid w:val="009B0DA1"/>
    <w:rsid w:val="009B127B"/>
    <w:rsid w:val="009B13C3"/>
    <w:rsid w:val="009B173C"/>
    <w:rsid w:val="009B18AF"/>
    <w:rsid w:val="009B26FC"/>
    <w:rsid w:val="009B3CA3"/>
    <w:rsid w:val="009B4F57"/>
    <w:rsid w:val="009B5628"/>
    <w:rsid w:val="009B5889"/>
    <w:rsid w:val="009B58F7"/>
    <w:rsid w:val="009B5ED1"/>
    <w:rsid w:val="009B6191"/>
    <w:rsid w:val="009B6514"/>
    <w:rsid w:val="009B6755"/>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1704"/>
    <w:rsid w:val="009D2AE5"/>
    <w:rsid w:val="009D352B"/>
    <w:rsid w:val="009D3F0E"/>
    <w:rsid w:val="009D47AF"/>
    <w:rsid w:val="009D5225"/>
    <w:rsid w:val="009D55A4"/>
    <w:rsid w:val="009D6D1A"/>
    <w:rsid w:val="009D71F8"/>
    <w:rsid w:val="009D78BC"/>
    <w:rsid w:val="009D7E58"/>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E7E39"/>
    <w:rsid w:val="009F058A"/>
    <w:rsid w:val="009F0660"/>
    <w:rsid w:val="009F06BA"/>
    <w:rsid w:val="009F0AB3"/>
    <w:rsid w:val="009F0C63"/>
    <w:rsid w:val="009F0E95"/>
    <w:rsid w:val="009F10E4"/>
    <w:rsid w:val="009F18D0"/>
    <w:rsid w:val="009F1F91"/>
    <w:rsid w:val="009F1FF7"/>
    <w:rsid w:val="009F26C1"/>
    <w:rsid w:val="009F2C5D"/>
    <w:rsid w:val="009F30E4"/>
    <w:rsid w:val="009F337A"/>
    <w:rsid w:val="009F3DC0"/>
    <w:rsid w:val="009F4638"/>
    <w:rsid w:val="009F5D9B"/>
    <w:rsid w:val="009F613B"/>
    <w:rsid w:val="009F64A7"/>
    <w:rsid w:val="009F6B0A"/>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0A"/>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689"/>
    <w:rsid w:val="00A146C0"/>
    <w:rsid w:val="00A14ED9"/>
    <w:rsid w:val="00A150A9"/>
    <w:rsid w:val="00A150D1"/>
    <w:rsid w:val="00A1623D"/>
    <w:rsid w:val="00A16FE6"/>
    <w:rsid w:val="00A17ABE"/>
    <w:rsid w:val="00A20240"/>
    <w:rsid w:val="00A205BF"/>
    <w:rsid w:val="00A2065C"/>
    <w:rsid w:val="00A206C1"/>
    <w:rsid w:val="00A20B69"/>
    <w:rsid w:val="00A21022"/>
    <w:rsid w:val="00A21250"/>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912"/>
    <w:rsid w:val="00A32D42"/>
    <w:rsid w:val="00A33444"/>
    <w:rsid w:val="00A34587"/>
    <w:rsid w:val="00A3469E"/>
    <w:rsid w:val="00A34DFE"/>
    <w:rsid w:val="00A35FB1"/>
    <w:rsid w:val="00A36591"/>
    <w:rsid w:val="00A36F0F"/>
    <w:rsid w:val="00A37070"/>
    <w:rsid w:val="00A37BFD"/>
    <w:rsid w:val="00A4028C"/>
    <w:rsid w:val="00A40446"/>
    <w:rsid w:val="00A4067E"/>
    <w:rsid w:val="00A412B4"/>
    <w:rsid w:val="00A412F1"/>
    <w:rsid w:val="00A4137D"/>
    <w:rsid w:val="00A41CBE"/>
    <w:rsid w:val="00A41F94"/>
    <w:rsid w:val="00A429AA"/>
    <w:rsid w:val="00A42E71"/>
    <w:rsid w:val="00A42FAB"/>
    <w:rsid w:val="00A43166"/>
    <w:rsid w:val="00A4360B"/>
    <w:rsid w:val="00A438E2"/>
    <w:rsid w:val="00A43D3A"/>
    <w:rsid w:val="00A4426D"/>
    <w:rsid w:val="00A4492E"/>
    <w:rsid w:val="00A44B5B"/>
    <w:rsid w:val="00A45662"/>
    <w:rsid w:val="00A4566B"/>
    <w:rsid w:val="00A45946"/>
    <w:rsid w:val="00A45D0A"/>
    <w:rsid w:val="00A46389"/>
    <w:rsid w:val="00A46A54"/>
    <w:rsid w:val="00A46D89"/>
    <w:rsid w:val="00A46F2D"/>
    <w:rsid w:val="00A46F92"/>
    <w:rsid w:val="00A4729F"/>
    <w:rsid w:val="00A5050E"/>
    <w:rsid w:val="00A509B3"/>
    <w:rsid w:val="00A50C53"/>
    <w:rsid w:val="00A51427"/>
    <w:rsid w:val="00A51C9D"/>
    <w:rsid w:val="00A51D7C"/>
    <w:rsid w:val="00A52061"/>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29BD"/>
    <w:rsid w:val="00A63445"/>
    <w:rsid w:val="00A63D83"/>
    <w:rsid w:val="00A63EB8"/>
    <w:rsid w:val="00A64339"/>
    <w:rsid w:val="00A65307"/>
    <w:rsid w:val="00A65371"/>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9C"/>
    <w:rsid w:val="00A835E3"/>
    <w:rsid w:val="00A86287"/>
    <w:rsid w:val="00A863CC"/>
    <w:rsid w:val="00A863E1"/>
    <w:rsid w:val="00A8671B"/>
    <w:rsid w:val="00A86F00"/>
    <w:rsid w:val="00A9038F"/>
    <w:rsid w:val="00A90E28"/>
    <w:rsid w:val="00A90FCD"/>
    <w:rsid w:val="00A915F5"/>
    <w:rsid w:val="00A9172D"/>
    <w:rsid w:val="00A921FF"/>
    <w:rsid w:val="00A9347D"/>
    <w:rsid w:val="00A93710"/>
    <w:rsid w:val="00A94C6E"/>
    <w:rsid w:val="00A95088"/>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3DD3"/>
    <w:rsid w:val="00AA489F"/>
    <w:rsid w:val="00AA4DC0"/>
    <w:rsid w:val="00AA5305"/>
    <w:rsid w:val="00AA5B4E"/>
    <w:rsid w:val="00AA5B57"/>
    <w:rsid w:val="00AA632C"/>
    <w:rsid w:val="00AA6959"/>
    <w:rsid w:val="00AA697C"/>
    <w:rsid w:val="00AA6F53"/>
    <w:rsid w:val="00AA7117"/>
    <w:rsid w:val="00AA75FA"/>
    <w:rsid w:val="00AA7805"/>
    <w:rsid w:val="00AB0304"/>
    <w:rsid w:val="00AB0958"/>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C7C27"/>
    <w:rsid w:val="00AD0BEB"/>
    <w:rsid w:val="00AD1066"/>
    <w:rsid w:val="00AD1985"/>
    <w:rsid w:val="00AD1BFE"/>
    <w:rsid w:val="00AD1CBA"/>
    <w:rsid w:val="00AD2081"/>
    <w:rsid w:val="00AD305B"/>
    <w:rsid w:val="00AD30D3"/>
    <w:rsid w:val="00AD34C9"/>
    <w:rsid w:val="00AD3AA4"/>
    <w:rsid w:val="00AD522C"/>
    <w:rsid w:val="00AD5625"/>
    <w:rsid w:val="00AD5A83"/>
    <w:rsid w:val="00AD5D68"/>
    <w:rsid w:val="00AD6738"/>
    <w:rsid w:val="00AD7B20"/>
    <w:rsid w:val="00AD7D93"/>
    <w:rsid w:val="00AE00B8"/>
    <w:rsid w:val="00AE0514"/>
    <w:rsid w:val="00AE1606"/>
    <w:rsid w:val="00AE169B"/>
    <w:rsid w:val="00AE224E"/>
    <w:rsid w:val="00AE26C8"/>
    <w:rsid w:val="00AE30B2"/>
    <w:rsid w:val="00AE3135"/>
    <w:rsid w:val="00AE36C7"/>
    <w:rsid w:val="00AE3822"/>
    <w:rsid w:val="00AE3B58"/>
    <w:rsid w:val="00AE4008"/>
    <w:rsid w:val="00AE43E4"/>
    <w:rsid w:val="00AE4BC8"/>
    <w:rsid w:val="00AE4C32"/>
    <w:rsid w:val="00AE4DE3"/>
    <w:rsid w:val="00AE52DD"/>
    <w:rsid w:val="00AE56B3"/>
    <w:rsid w:val="00AE62BA"/>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BC0"/>
    <w:rsid w:val="00AF4E1A"/>
    <w:rsid w:val="00AF564E"/>
    <w:rsid w:val="00AF582B"/>
    <w:rsid w:val="00AF591C"/>
    <w:rsid w:val="00AF5B0F"/>
    <w:rsid w:val="00AF5CA3"/>
    <w:rsid w:val="00AF663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637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473"/>
    <w:rsid w:val="00B5562A"/>
    <w:rsid w:val="00B57948"/>
    <w:rsid w:val="00B57D12"/>
    <w:rsid w:val="00B61677"/>
    <w:rsid w:val="00B62020"/>
    <w:rsid w:val="00B62122"/>
    <w:rsid w:val="00B62D06"/>
    <w:rsid w:val="00B62F78"/>
    <w:rsid w:val="00B63078"/>
    <w:rsid w:val="00B64118"/>
    <w:rsid w:val="00B64897"/>
    <w:rsid w:val="00B64B0B"/>
    <w:rsid w:val="00B64BF8"/>
    <w:rsid w:val="00B64C48"/>
    <w:rsid w:val="00B64EA4"/>
    <w:rsid w:val="00B64ECA"/>
    <w:rsid w:val="00B658CE"/>
    <w:rsid w:val="00B6601D"/>
    <w:rsid w:val="00B66511"/>
    <w:rsid w:val="00B666FB"/>
    <w:rsid w:val="00B66AB9"/>
    <w:rsid w:val="00B66C0B"/>
    <w:rsid w:val="00B67256"/>
    <w:rsid w:val="00B67CCD"/>
    <w:rsid w:val="00B70A0F"/>
    <w:rsid w:val="00B70DF8"/>
    <w:rsid w:val="00B71392"/>
    <w:rsid w:val="00B716B0"/>
    <w:rsid w:val="00B71D73"/>
    <w:rsid w:val="00B72838"/>
    <w:rsid w:val="00B73109"/>
    <w:rsid w:val="00B73AB8"/>
    <w:rsid w:val="00B73DE0"/>
    <w:rsid w:val="00B74013"/>
    <w:rsid w:val="00B744F6"/>
    <w:rsid w:val="00B74B63"/>
    <w:rsid w:val="00B74B6D"/>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97A0F"/>
    <w:rsid w:val="00BA099B"/>
    <w:rsid w:val="00BA1336"/>
    <w:rsid w:val="00BA1762"/>
    <w:rsid w:val="00BA17C2"/>
    <w:rsid w:val="00BA2853"/>
    <w:rsid w:val="00BA3554"/>
    <w:rsid w:val="00BA4026"/>
    <w:rsid w:val="00BA5FDA"/>
    <w:rsid w:val="00BA632C"/>
    <w:rsid w:val="00BA6E63"/>
    <w:rsid w:val="00BA6FB2"/>
    <w:rsid w:val="00BA7128"/>
    <w:rsid w:val="00BB035A"/>
    <w:rsid w:val="00BB0DDC"/>
    <w:rsid w:val="00BB0E53"/>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A6D"/>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4DBE"/>
    <w:rsid w:val="00BD50E7"/>
    <w:rsid w:val="00BD572E"/>
    <w:rsid w:val="00BD5F94"/>
    <w:rsid w:val="00BD6BF7"/>
    <w:rsid w:val="00BD6E80"/>
    <w:rsid w:val="00BD6E95"/>
    <w:rsid w:val="00BD72E6"/>
    <w:rsid w:val="00BE01AE"/>
    <w:rsid w:val="00BE0255"/>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5912"/>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477B"/>
    <w:rsid w:val="00C061D3"/>
    <w:rsid w:val="00C061DC"/>
    <w:rsid w:val="00C06409"/>
    <w:rsid w:val="00C07F24"/>
    <w:rsid w:val="00C122A6"/>
    <w:rsid w:val="00C12CEB"/>
    <w:rsid w:val="00C132F1"/>
    <w:rsid w:val="00C135B1"/>
    <w:rsid w:val="00C13896"/>
    <w:rsid w:val="00C13B79"/>
    <w:rsid w:val="00C14561"/>
    <w:rsid w:val="00C14573"/>
    <w:rsid w:val="00C14A30"/>
    <w:rsid w:val="00C14F1A"/>
    <w:rsid w:val="00C1510B"/>
    <w:rsid w:val="00C156C3"/>
    <w:rsid w:val="00C15BC3"/>
    <w:rsid w:val="00C15C0B"/>
    <w:rsid w:val="00C16602"/>
    <w:rsid w:val="00C16F3F"/>
    <w:rsid w:val="00C17414"/>
    <w:rsid w:val="00C207A1"/>
    <w:rsid w:val="00C2096C"/>
    <w:rsid w:val="00C21394"/>
    <w:rsid w:val="00C2151D"/>
    <w:rsid w:val="00C22421"/>
    <w:rsid w:val="00C2292B"/>
    <w:rsid w:val="00C231A0"/>
    <w:rsid w:val="00C232E0"/>
    <w:rsid w:val="00C23B1B"/>
    <w:rsid w:val="00C23C8E"/>
    <w:rsid w:val="00C23D48"/>
    <w:rsid w:val="00C23F1D"/>
    <w:rsid w:val="00C24256"/>
    <w:rsid w:val="00C24609"/>
    <w:rsid w:val="00C24CA6"/>
    <w:rsid w:val="00C2502F"/>
    <w:rsid w:val="00C26B4D"/>
    <w:rsid w:val="00C26CF7"/>
    <w:rsid w:val="00C26EBD"/>
    <w:rsid w:val="00C27A88"/>
    <w:rsid w:val="00C27BA4"/>
    <w:rsid w:val="00C3050C"/>
    <w:rsid w:val="00C3071E"/>
    <w:rsid w:val="00C30BFB"/>
    <w:rsid w:val="00C30E3A"/>
    <w:rsid w:val="00C3130B"/>
    <w:rsid w:val="00C31373"/>
    <w:rsid w:val="00C31861"/>
    <w:rsid w:val="00C31D1B"/>
    <w:rsid w:val="00C32270"/>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1EC5"/>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1E68"/>
    <w:rsid w:val="00C527F9"/>
    <w:rsid w:val="00C5310C"/>
    <w:rsid w:val="00C53219"/>
    <w:rsid w:val="00C53926"/>
    <w:rsid w:val="00C53D1C"/>
    <w:rsid w:val="00C54BE3"/>
    <w:rsid w:val="00C54CEE"/>
    <w:rsid w:val="00C54FF1"/>
    <w:rsid w:val="00C5588A"/>
    <w:rsid w:val="00C55899"/>
    <w:rsid w:val="00C5590F"/>
    <w:rsid w:val="00C56BBA"/>
    <w:rsid w:val="00C572EE"/>
    <w:rsid w:val="00C57D7E"/>
    <w:rsid w:val="00C6054D"/>
    <w:rsid w:val="00C611EE"/>
    <w:rsid w:val="00C61443"/>
    <w:rsid w:val="00C61F21"/>
    <w:rsid w:val="00C624E6"/>
    <w:rsid w:val="00C6256F"/>
    <w:rsid w:val="00C6329E"/>
    <w:rsid w:val="00C6467B"/>
    <w:rsid w:val="00C646CA"/>
    <w:rsid w:val="00C647D8"/>
    <w:rsid w:val="00C64888"/>
    <w:rsid w:val="00C648B6"/>
    <w:rsid w:val="00C648DF"/>
    <w:rsid w:val="00C64BF0"/>
    <w:rsid w:val="00C64C63"/>
    <w:rsid w:val="00C64F9A"/>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CCC"/>
    <w:rsid w:val="00C73E62"/>
    <w:rsid w:val="00C7412D"/>
    <w:rsid w:val="00C748B5"/>
    <w:rsid w:val="00C752FC"/>
    <w:rsid w:val="00C75515"/>
    <w:rsid w:val="00C7698E"/>
    <w:rsid w:val="00C8055A"/>
    <w:rsid w:val="00C806B2"/>
    <w:rsid w:val="00C8079C"/>
    <w:rsid w:val="00C807D9"/>
    <w:rsid w:val="00C80B25"/>
    <w:rsid w:val="00C81187"/>
    <w:rsid w:val="00C81316"/>
    <w:rsid w:val="00C813A9"/>
    <w:rsid w:val="00C816CA"/>
    <w:rsid w:val="00C819E8"/>
    <w:rsid w:val="00C81FE2"/>
    <w:rsid w:val="00C82BD2"/>
    <w:rsid w:val="00C83042"/>
    <w:rsid w:val="00C83D8F"/>
    <w:rsid w:val="00C84419"/>
    <w:rsid w:val="00C847A6"/>
    <w:rsid w:val="00C85FFA"/>
    <w:rsid w:val="00C861E9"/>
    <w:rsid w:val="00C864DC"/>
    <w:rsid w:val="00C86AB3"/>
    <w:rsid w:val="00C86C31"/>
    <w:rsid w:val="00C8738E"/>
    <w:rsid w:val="00C90796"/>
    <w:rsid w:val="00C90881"/>
    <w:rsid w:val="00C90AA2"/>
    <w:rsid w:val="00C90BCA"/>
    <w:rsid w:val="00C90D3E"/>
    <w:rsid w:val="00C9153B"/>
    <w:rsid w:val="00C91F69"/>
    <w:rsid w:val="00C91FAC"/>
    <w:rsid w:val="00C92EDA"/>
    <w:rsid w:val="00C9335D"/>
    <w:rsid w:val="00C94323"/>
    <w:rsid w:val="00C94AA4"/>
    <w:rsid w:val="00C9599E"/>
    <w:rsid w:val="00C967F5"/>
    <w:rsid w:val="00C970BB"/>
    <w:rsid w:val="00C9723C"/>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F41"/>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98B"/>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872"/>
    <w:rsid w:val="00CC19DC"/>
    <w:rsid w:val="00CC28E2"/>
    <w:rsid w:val="00CC3BAC"/>
    <w:rsid w:val="00CC518E"/>
    <w:rsid w:val="00CC57FD"/>
    <w:rsid w:val="00CC5EB4"/>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6FF9"/>
    <w:rsid w:val="00CE75A2"/>
    <w:rsid w:val="00CE7B83"/>
    <w:rsid w:val="00CE7BF1"/>
    <w:rsid w:val="00CF0D0D"/>
    <w:rsid w:val="00CF15EC"/>
    <w:rsid w:val="00CF1653"/>
    <w:rsid w:val="00CF1742"/>
    <w:rsid w:val="00CF1A77"/>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5D54"/>
    <w:rsid w:val="00D0677B"/>
    <w:rsid w:val="00D06AAC"/>
    <w:rsid w:val="00D07367"/>
    <w:rsid w:val="00D07C9D"/>
    <w:rsid w:val="00D10298"/>
    <w:rsid w:val="00D104E6"/>
    <w:rsid w:val="00D10D06"/>
    <w:rsid w:val="00D11611"/>
    <w:rsid w:val="00D11703"/>
    <w:rsid w:val="00D12548"/>
    <w:rsid w:val="00D12900"/>
    <w:rsid w:val="00D132BC"/>
    <w:rsid w:val="00D13662"/>
    <w:rsid w:val="00D13E20"/>
    <w:rsid w:val="00D14FAA"/>
    <w:rsid w:val="00D150B0"/>
    <w:rsid w:val="00D15272"/>
    <w:rsid w:val="00D15E25"/>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3B5"/>
    <w:rsid w:val="00D31759"/>
    <w:rsid w:val="00D32092"/>
    <w:rsid w:val="00D320A2"/>
    <w:rsid w:val="00D326C7"/>
    <w:rsid w:val="00D32870"/>
    <w:rsid w:val="00D32DD8"/>
    <w:rsid w:val="00D32F51"/>
    <w:rsid w:val="00D3345E"/>
    <w:rsid w:val="00D33481"/>
    <w:rsid w:val="00D334B6"/>
    <w:rsid w:val="00D3423E"/>
    <w:rsid w:val="00D3436F"/>
    <w:rsid w:val="00D34C32"/>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57B"/>
    <w:rsid w:val="00D463EA"/>
    <w:rsid w:val="00D46D5B"/>
    <w:rsid w:val="00D47316"/>
    <w:rsid w:val="00D47541"/>
    <w:rsid w:val="00D47545"/>
    <w:rsid w:val="00D4795D"/>
    <w:rsid w:val="00D47A5B"/>
    <w:rsid w:val="00D47A9C"/>
    <w:rsid w:val="00D50B56"/>
    <w:rsid w:val="00D50D36"/>
    <w:rsid w:val="00D50F11"/>
    <w:rsid w:val="00D51669"/>
    <w:rsid w:val="00D516B6"/>
    <w:rsid w:val="00D516BE"/>
    <w:rsid w:val="00D52337"/>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13A"/>
    <w:rsid w:val="00D624DB"/>
    <w:rsid w:val="00D62855"/>
    <w:rsid w:val="00D62A25"/>
    <w:rsid w:val="00D62C0F"/>
    <w:rsid w:val="00D63151"/>
    <w:rsid w:val="00D63D97"/>
    <w:rsid w:val="00D659B3"/>
    <w:rsid w:val="00D65BF2"/>
    <w:rsid w:val="00D65E4E"/>
    <w:rsid w:val="00D65EBA"/>
    <w:rsid w:val="00D70ABA"/>
    <w:rsid w:val="00D710BC"/>
    <w:rsid w:val="00D71259"/>
    <w:rsid w:val="00D714FF"/>
    <w:rsid w:val="00D71FB2"/>
    <w:rsid w:val="00D7354F"/>
    <w:rsid w:val="00D7400C"/>
    <w:rsid w:val="00D7435F"/>
    <w:rsid w:val="00D7436B"/>
    <w:rsid w:val="00D746A9"/>
    <w:rsid w:val="00D74CCE"/>
    <w:rsid w:val="00D7504A"/>
    <w:rsid w:val="00D75386"/>
    <w:rsid w:val="00D758CA"/>
    <w:rsid w:val="00D75F27"/>
    <w:rsid w:val="00D76453"/>
    <w:rsid w:val="00D766D9"/>
    <w:rsid w:val="00D76BBA"/>
    <w:rsid w:val="00D770E9"/>
    <w:rsid w:val="00D77ADB"/>
    <w:rsid w:val="00D77EF7"/>
    <w:rsid w:val="00D8008C"/>
    <w:rsid w:val="00D80916"/>
    <w:rsid w:val="00D80FD6"/>
    <w:rsid w:val="00D815D1"/>
    <w:rsid w:val="00D81660"/>
    <w:rsid w:val="00D81962"/>
    <w:rsid w:val="00D81F9F"/>
    <w:rsid w:val="00D820D2"/>
    <w:rsid w:val="00D8293C"/>
    <w:rsid w:val="00D82DAD"/>
    <w:rsid w:val="00D82E27"/>
    <w:rsid w:val="00D83043"/>
    <w:rsid w:val="00D8313C"/>
    <w:rsid w:val="00D835F1"/>
    <w:rsid w:val="00D837E5"/>
    <w:rsid w:val="00D83BA9"/>
    <w:rsid w:val="00D847AB"/>
    <w:rsid w:val="00D84988"/>
    <w:rsid w:val="00D857A4"/>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30F9"/>
    <w:rsid w:val="00DA3EA6"/>
    <w:rsid w:val="00DA3F9C"/>
    <w:rsid w:val="00DA41B1"/>
    <w:rsid w:val="00DA4643"/>
    <w:rsid w:val="00DA4800"/>
    <w:rsid w:val="00DA5D3D"/>
    <w:rsid w:val="00DA5E55"/>
    <w:rsid w:val="00DA687B"/>
    <w:rsid w:val="00DA6C97"/>
    <w:rsid w:val="00DB01A7"/>
    <w:rsid w:val="00DB0230"/>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2FF"/>
    <w:rsid w:val="00DC30CC"/>
    <w:rsid w:val="00DC375D"/>
    <w:rsid w:val="00DC3C2E"/>
    <w:rsid w:val="00DC49CB"/>
    <w:rsid w:val="00DC5294"/>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644"/>
    <w:rsid w:val="00DD4F48"/>
    <w:rsid w:val="00DD51F0"/>
    <w:rsid w:val="00DD5393"/>
    <w:rsid w:val="00DD559B"/>
    <w:rsid w:val="00DD56AA"/>
    <w:rsid w:val="00DD5CF9"/>
    <w:rsid w:val="00DD63B1"/>
    <w:rsid w:val="00DD66E7"/>
    <w:rsid w:val="00DD6FDA"/>
    <w:rsid w:val="00DE06C5"/>
    <w:rsid w:val="00DE1323"/>
    <w:rsid w:val="00DE134D"/>
    <w:rsid w:val="00DE13C7"/>
    <w:rsid w:val="00DE1D22"/>
    <w:rsid w:val="00DE26E4"/>
    <w:rsid w:val="00DE3538"/>
    <w:rsid w:val="00DE3BEC"/>
    <w:rsid w:val="00DE3C28"/>
    <w:rsid w:val="00DE42A0"/>
    <w:rsid w:val="00DE5B89"/>
    <w:rsid w:val="00DE65EA"/>
    <w:rsid w:val="00DE7706"/>
    <w:rsid w:val="00DE7753"/>
    <w:rsid w:val="00DE7BA2"/>
    <w:rsid w:val="00DE7F8F"/>
    <w:rsid w:val="00DF09E7"/>
    <w:rsid w:val="00DF0BD2"/>
    <w:rsid w:val="00DF11C4"/>
    <w:rsid w:val="00DF1625"/>
    <w:rsid w:val="00DF19A1"/>
    <w:rsid w:val="00DF2066"/>
    <w:rsid w:val="00DF2686"/>
    <w:rsid w:val="00DF2BBD"/>
    <w:rsid w:val="00DF2F68"/>
    <w:rsid w:val="00DF2FB8"/>
    <w:rsid w:val="00DF3688"/>
    <w:rsid w:val="00DF3DF6"/>
    <w:rsid w:val="00DF44E3"/>
    <w:rsid w:val="00DF4D4B"/>
    <w:rsid w:val="00DF5182"/>
    <w:rsid w:val="00DF6C95"/>
    <w:rsid w:val="00DF749E"/>
    <w:rsid w:val="00DF7B48"/>
    <w:rsid w:val="00E00AD1"/>
    <w:rsid w:val="00E00DFE"/>
    <w:rsid w:val="00E01485"/>
    <w:rsid w:val="00E01503"/>
    <w:rsid w:val="00E020C1"/>
    <w:rsid w:val="00E02449"/>
    <w:rsid w:val="00E02AD2"/>
    <w:rsid w:val="00E02F60"/>
    <w:rsid w:val="00E040F0"/>
    <w:rsid w:val="00E04589"/>
    <w:rsid w:val="00E045AE"/>
    <w:rsid w:val="00E046C2"/>
    <w:rsid w:val="00E04FA9"/>
    <w:rsid w:val="00E05112"/>
    <w:rsid w:val="00E05F32"/>
    <w:rsid w:val="00E05FDF"/>
    <w:rsid w:val="00E06E9D"/>
    <w:rsid w:val="00E070E6"/>
    <w:rsid w:val="00E10031"/>
    <w:rsid w:val="00E10991"/>
    <w:rsid w:val="00E10BB7"/>
    <w:rsid w:val="00E123CE"/>
    <w:rsid w:val="00E12F7E"/>
    <w:rsid w:val="00E1385B"/>
    <w:rsid w:val="00E1398F"/>
    <w:rsid w:val="00E13CD8"/>
    <w:rsid w:val="00E141C7"/>
    <w:rsid w:val="00E14672"/>
    <w:rsid w:val="00E153F0"/>
    <w:rsid w:val="00E159FA"/>
    <w:rsid w:val="00E161F1"/>
    <w:rsid w:val="00E17450"/>
    <w:rsid w:val="00E17B7F"/>
    <w:rsid w:val="00E20011"/>
    <w:rsid w:val="00E200DA"/>
    <w:rsid w:val="00E207EB"/>
    <w:rsid w:val="00E20B3E"/>
    <w:rsid w:val="00E20E95"/>
    <w:rsid w:val="00E21547"/>
    <w:rsid w:val="00E2217F"/>
    <w:rsid w:val="00E222A7"/>
    <w:rsid w:val="00E22B35"/>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26EA7"/>
    <w:rsid w:val="00E30CCA"/>
    <w:rsid w:val="00E30D47"/>
    <w:rsid w:val="00E30E2D"/>
    <w:rsid w:val="00E30F0C"/>
    <w:rsid w:val="00E31A0F"/>
    <w:rsid w:val="00E326DD"/>
    <w:rsid w:val="00E327B8"/>
    <w:rsid w:val="00E32CC2"/>
    <w:rsid w:val="00E32D5B"/>
    <w:rsid w:val="00E33157"/>
    <w:rsid w:val="00E333E5"/>
    <w:rsid w:val="00E3357F"/>
    <w:rsid w:val="00E33599"/>
    <w:rsid w:val="00E33E6B"/>
    <w:rsid w:val="00E342F5"/>
    <w:rsid w:val="00E343E7"/>
    <w:rsid w:val="00E34A2C"/>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857"/>
    <w:rsid w:val="00E46DBA"/>
    <w:rsid w:val="00E4722A"/>
    <w:rsid w:val="00E507D5"/>
    <w:rsid w:val="00E50A7B"/>
    <w:rsid w:val="00E51117"/>
    <w:rsid w:val="00E51CD0"/>
    <w:rsid w:val="00E51D3B"/>
    <w:rsid w:val="00E51D78"/>
    <w:rsid w:val="00E51EEA"/>
    <w:rsid w:val="00E520FB"/>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CD0"/>
    <w:rsid w:val="00E64D24"/>
    <w:rsid w:val="00E65F37"/>
    <w:rsid w:val="00E6683E"/>
    <w:rsid w:val="00E66866"/>
    <w:rsid w:val="00E672AF"/>
    <w:rsid w:val="00E674AE"/>
    <w:rsid w:val="00E67BA7"/>
    <w:rsid w:val="00E67FD5"/>
    <w:rsid w:val="00E702F2"/>
    <w:rsid w:val="00E70A0B"/>
    <w:rsid w:val="00E70FC4"/>
    <w:rsid w:val="00E716C0"/>
    <w:rsid w:val="00E718E3"/>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0F8"/>
    <w:rsid w:val="00E765B7"/>
    <w:rsid w:val="00E77AD7"/>
    <w:rsid w:val="00E77EEE"/>
    <w:rsid w:val="00E805B6"/>
    <w:rsid w:val="00E8071D"/>
    <w:rsid w:val="00E81D32"/>
    <w:rsid w:val="00E81D4D"/>
    <w:rsid w:val="00E821CC"/>
    <w:rsid w:val="00E82D79"/>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2D68"/>
    <w:rsid w:val="00E930B3"/>
    <w:rsid w:val="00E93CA2"/>
    <w:rsid w:val="00E94D7F"/>
    <w:rsid w:val="00E95645"/>
    <w:rsid w:val="00E95CE6"/>
    <w:rsid w:val="00E95E47"/>
    <w:rsid w:val="00E963D8"/>
    <w:rsid w:val="00E969ED"/>
    <w:rsid w:val="00E96B46"/>
    <w:rsid w:val="00E9746B"/>
    <w:rsid w:val="00E97FFD"/>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06F"/>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4889"/>
    <w:rsid w:val="00EC5425"/>
    <w:rsid w:val="00EC5C41"/>
    <w:rsid w:val="00EC6C24"/>
    <w:rsid w:val="00EC6F0E"/>
    <w:rsid w:val="00EC7188"/>
    <w:rsid w:val="00EC759E"/>
    <w:rsid w:val="00EC7897"/>
    <w:rsid w:val="00EC7C1C"/>
    <w:rsid w:val="00ED0338"/>
    <w:rsid w:val="00ED07B1"/>
    <w:rsid w:val="00ED0BF3"/>
    <w:rsid w:val="00ED0DE3"/>
    <w:rsid w:val="00ED1142"/>
    <w:rsid w:val="00ED1170"/>
    <w:rsid w:val="00ED2352"/>
    <w:rsid w:val="00ED2462"/>
    <w:rsid w:val="00ED2C6F"/>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307E"/>
    <w:rsid w:val="00EE4047"/>
    <w:rsid w:val="00EE55F5"/>
    <w:rsid w:val="00EE5855"/>
    <w:rsid w:val="00EE5A09"/>
    <w:rsid w:val="00EE6232"/>
    <w:rsid w:val="00EE62ED"/>
    <w:rsid w:val="00EE674C"/>
    <w:rsid w:val="00EE7019"/>
    <w:rsid w:val="00EE73A8"/>
    <w:rsid w:val="00EE7698"/>
    <w:rsid w:val="00EE7758"/>
    <w:rsid w:val="00EE78C9"/>
    <w:rsid w:val="00EE7A99"/>
    <w:rsid w:val="00EE7AED"/>
    <w:rsid w:val="00EE7DA2"/>
    <w:rsid w:val="00EF02E2"/>
    <w:rsid w:val="00EF11FF"/>
    <w:rsid w:val="00EF24C7"/>
    <w:rsid w:val="00EF25F5"/>
    <w:rsid w:val="00EF273B"/>
    <w:rsid w:val="00EF28F5"/>
    <w:rsid w:val="00EF2954"/>
    <w:rsid w:val="00EF2B43"/>
    <w:rsid w:val="00EF352E"/>
    <w:rsid w:val="00EF3639"/>
    <w:rsid w:val="00EF3662"/>
    <w:rsid w:val="00EF3867"/>
    <w:rsid w:val="00EF491F"/>
    <w:rsid w:val="00EF548A"/>
    <w:rsid w:val="00EF5EF7"/>
    <w:rsid w:val="00EF6526"/>
    <w:rsid w:val="00EF6740"/>
    <w:rsid w:val="00EF6CF5"/>
    <w:rsid w:val="00EF6EB4"/>
    <w:rsid w:val="00EF725E"/>
    <w:rsid w:val="00EF7868"/>
    <w:rsid w:val="00F00565"/>
    <w:rsid w:val="00F005EE"/>
    <w:rsid w:val="00F00C96"/>
    <w:rsid w:val="00F00F71"/>
    <w:rsid w:val="00F014F7"/>
    <w:rsid w:val="00F01A2A"/>
    <w:rsid w:val="00F01D1E"/>
    <w:rsid w:val="00F02639"/>
    <w:rsid w:val="00F02F00"/>
    <w:rsid w:val="00F04430"/>
    <w:rsid w:val="00F04AA1"/>
    <w:rsid w:val="00F04FC3"/>
    <w:rsid w:val="00F0516E"/>
    <w:rsid w:val="00F05E9C"/>
    <w:rsid w:val="00F06F30"/>
    <w:rsid w:val="00F0759D"/>
    <w:rsid w:val="00F102AB"/>
    <w:rsid w:val="00F11388"/>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526"/>
    <w:rsid w:val="00F24A51"/>
    <w:rsid w:val="00F24C2B"/>
    <w:rsid w:val="00F24E9E"/>
    <w:rsid w:val="00F25220"/>
    <w:rsid w:val="00F25525"/>
    <w:rsid w:val="00F25B39"/>
    <w:rsid w:val="00F25BC1"/>
    <w:rsid w:val="00F26162"/>
    <w:rsid w:val="00F263B3"/>
    <w:rsid w:val="00F26A4C"/>
    <w:rsid w:val="00F26B08"/>
    <w:rsid w:val="00F274C5"/>
    <w:rsid w:val="00F27A50"/>
    <w:rsid w:val="00F30F58"/>
    <w:rsid w:val="00F32128"/>
    <w:rsid w:val="00F325A7"/>
    <w:rsid w:val="00F329B2"/>
    <w:rsid w:val="00F331AD"/>
    <w:rsid w:val="00F332DF"/>
    <w:rsid w:val="00F333A9"/>
    <w:rsid w:val="00F33976"/>
    <w:rsid w:val="00F339E3"/>
    <w:rsid w:val="00F34417"/>
    <w:rsid w:val="00F356F4"/>
    <w:rsid w:val="00F35CFA"/>
    <w:rsid w:val="00F36177"/>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0E2E"/>
    <w:rsid w:val="00F5168A"/>
    <w:rsid w:val="00F52EDD"/>
    <w:rsid w:val="00F53297"/>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1CB"/>
    <w:rsid w:val="00F63223"/>
    <w:rsid w:val="00F63464"/>
    <w:rsid w:val="00F63BBB"/>
    <w:rsid w:val="00F64BF8"/>
    <w:rsid w:val="00F64DF9"/>
    <w:rsid w:val="00F65659"/>
    <w:rsid w:val="00F658E7"/>
    <w:rsid w:val="00F667B5"/>
    <w:rsid w:val="00F6697F"/>
    <w:rsid w:val="00F67199"/>
    <w:rsid w:val="00F676CB"/>
    <w:rsid w:val="00F67946"/>
    <w:rsid w:val="00F67CD4"/>
    <w:rsid w:val="00F70632"/>
    <w:rsid w:val="00F70761"/>
    <w:rsid w:val="00F70E55"/>
    <w:rsid w:val="00F71183"/>
    <w:rsid w:val="00F71F29"/>
    <w:rsid w:val="00F720D0"/>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52C"/>
    <w:rsid w:val="00F8462A"/>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63C"/>
    <w:rsid w:val="00FB3AE9"/>
    <w:rsid w:val="00FB3AFB"/>
    <w:rsid w:val="00FB3CC9"/>
    <w:rsid w:val="00FB4ACF"/>
    <w:rsid w:val="00FB4AFE"/>
    <w:rsid w:val="00FB4E0B"/>
    <w:rsid w:val="00FB5C4E"/>
    <w:rsid w:val="00FB622C"/>
    <w:rsid w:val="00FB72F4"/>
    <w:rsid w:val="00FB7899"/>
    <w:rsid w:val="00FB78E7"/>
    <w:rsid w:val="00FB796B"/>
    <w:rsid w:val="00FC016A"/>
    <w:rsid w:val="00FC046A"/>
    <w:rsid w:val="00FC096C"/>
    <w:rsid w:val="00FC0FDC"/>
    <w:rsid w:val="00FC1D05"/>
    <w:rsid w:val="00FC22F4"/>
    <w:rsid w:val="00FC283C"/>
    <w:rsid w:val="00FC2FB3"/>
    <w:rsid w:val="00FC3A49"/>
    <w:rsid w:val="00FC4412"/>
    <w:rsid w:val="00FC44B8"/>
    <w:rsid w:val="00FC4515"/>
    <w:rsid w:val="00FC4B16"/>
    <w:rsid w:val="00FC60A8"/>
    <w:rsid w:val="00FC6150"/>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5D9A"/>
    <w:rsid w:val="00FD6988"/>
    <w:rsid w:val="00FD7291"/>
    <w:rsid w:val="00FD7772"/>
    <w:rsid w:val="00FE0FD2"/>
    <w:rsid w:val="00FE1316"/>
    <w:rsid w:val="00FE1FAB"/>
    <w:rsid w:val="00FE2AA4"/>
    <w:rsid w:val="00FE2DB6"/>
    <w:rsid w:val="00FE3DC2"/>
    <w:rsid w:val="00FE431F"/>
    <w:rsid w:val="00FE449E"/>
    <w:rsid w:val="00FE54DC"/>
    <w:rsid w:val="00FE5743"/>
    <w:rsid w:val="00FE6887"/>
    <w:rsid w:val="00FE6C2A"/>
    <w:rsid w:val="00FE6EC1"/>
    <w:rsid w:val="00FE7656"/>
    <w:rsid w:val="00FE76B9"/>
    <w:rsid w:val="00FE7898"/>
    <w:rsid w:val="00FE796C"/>
    <w:rsid w:val="00FF068F"/>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4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D5FC5"/>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NumberedParas,List Paragraph1,List Paragraph-ExecSummary,Bullets,References,List Paragraph (numbered (a)),List_Paragraph,Multilevel para_II,Akapit z listą BS,Indent Paragraph,Bullet OFM,ADB List Paragraph,Colorful List - Accent 11,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NumberedParas Char,List Paragraph1 Char,List Paragraph-ExecSummary Char,Bullets Char,References Char,List Paragraph (numbered (a)) Char,List_Paragraph Char,Multilevel para_II Char,Akapit z listą BS Char,Inden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paragraph" w:styleId="NoSpacing">
    <w:name w:val="No Spacing"/>
    <w:uiPriority w:val="1"/>
    <w:qFormat/>
    <w:rsid w:val="00680C8D"/>
    <w:rPr>
      <w:rFonts w:asciiTheme="minorHAnsi" w:eastAsiaTheme="minorHAnsi" w:hAnsiTheme="minorHAnsi" w:cstheme="minorBidi"/>
      <w:sz w:val="22"/>
      <w:szCs w:val="22"/>
      <w:lang w:val="en-US" w:eastAsia="en-US" w:bidi="ar-SA"/>
    </w:rPr>
  </w:style>
  <w:style w:type="paragraph" w:styleId="Quote">
    <w:name w:val="Quote"/>
    <w:basedOn w:val="Normal"/>
    <w:next w:val="Normal"/>
    <w:link w:val="QuoteChar"/>
    <w:uiPriority w:val="29"/>
    <w:qFormat/>
    <w:rsid w:val="00680C8D"/>
    <w:rPr>
      <w:rFonts w:ascii="Times Armenian" w:hAnsi="Times Armenian"/>
      <w:i/>
      <w:iCs/>
      <w:color w:val="000000"/>
      <w:szCs w:val="20"/>
      <w:lang w:val="en-US" w:bidi="ar-SA"/>
    </w:rPr>
  </w:style>
  <w:style w:type="character" w:customStyle="1" w:styleId="QuoteChar">
    <w:name w:val="Quote Char"/>
    <w:basedOn w:val="DefaultParagraphFont"/>
    <w:link w:val="Quote"/>
    <w:uiPriority w:val="29"/>
    <w:rsid w:val="00680C8D"/>
    <w:rPr>
      <w:rFonts w:ascii="Times Armenian" w:hAnsi="Times Armenian"/>
      <w:i/>
      <w:iCs/>
      <w:color w:val="000000"/>
      <w:sz w:val="24"/>
      <w:lang w:val="en-US" w:bidi="ar-SA"/>
    </w:rPr>
  </w:style>
  <w:style w:type="paragraph" w:customStyle="1" w:styleId="AutoCorrect">
    <w:name w:val="AutoCorrect"/>
    <w:rsid w:val="00680C8D"/>
    <w:rPr>
      <w:sz w:val="24"/>
      <w:szCs w:val="24"/>
      <w:lang w:val="en-US" w:eastAsia="en-US" w:bidi="ar-SA"/>
    </w:rPr>
  </w:style>
  <w:style w:type="table" w:customStyle="1" w:styleId="TableNormal1">
    <w:name w:val="Table Normal1"/>
    <w:uiPriority w:val="2"/>
    <w:semiHidden/>
    <w:unhideWhenUsed/>
    <w:qFormat/>
    <w:rsid w:val="00680C8D"/>
    <w:pPr>
      <w:widowControl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C8D"/>
    <w:pPr>
      <w:widowControl w:val="0"/>
    </w:pPr>
    <w:rPr>
      <w:rFonts w:asciiTheme="minorHAnsi" w:eastAsiaTheme="minorHAnsi" w:hAnsiTheme="minorHAnsi" w:cstheme="minorBidi"/>
      <w:sz w:val="22"/>
      <w:szCs w:val="22"/>
      <w:lang w:val="en-US" w:eastAsia="en-US" w:bidi="ar-SA"/>
    </w:rPr>
  </w:style>
  <w:style w:type="character" w:customStyle="1" w:styleId="apple-style-span">
    <w:name w:val="apple-style-span"/>
    <w:rsid w:val="00680C8D"/>
  </w:style>
  <w:style w:type="paragraph" w:customStyle="1" w:styleId="Mariam">
    <w:name w:val="Mariam"/>
    <w:basedOn w:val="Normal"/>
    <w:next w:val="Normal"/>
    <w:autoRedefine/>
    <w:qFormat/>
    <w:rsid w:val="00680C8D"/>
    <w:pPr>
      <w:spacing w:line="276" w:lineRule="auto"/>
      <w:ind w:firstLine="567"/>
      <w:jc w:val="both"/>
    </w:pPr>
    <w:rPr>
      <w:rFonts w:ascii="GHEA Mariam" w:eastAsia="Calibri" w:hAnsi="GHEA Mariam"/>
      <w:szCs w:val="22"/>
      <w:lang w:eastAsia="en-US" w:bidi="ar-SA"/>
    </w:rPr>
  </w:style>
  <w:style w:type="paragraph" w:customStyle="1" w:styleId="Mariam1">
    <w:name w:val="Mariam1"/>
    <w:basedOn w:val="Mariam"/>
    <w:next w:val="Mariam"/>
    <w:link w:val="Mariam1Char"/>
    <w:autoRedefine/>
    <w:qFormat/>
    <w:rsid w:val="00680C8D"/>
    <w:rPr>
      <w:szCs w:val="20"/>
    </w:rPr>
  </w:style>
  <w:style w:type="character" w:customStyle="1" w:styleId="Mariam1Char">
    <w:name w:val="Mariam1 Char"/>
    <w:link w:val="Mariam1"/>
    <w:rsid w:val="00680C8D"/>
    <w:rPr>
      <w:rFonts w:ascii="GHEA Mariam" w:eastAsia="Calibri" w:hAnsi="GHEA Mariam"/>
      <w:sz w:val="24"/>
      <w:lang w:eastAsia="en-US" w:bidi="ar-SA"/>
    </w:rPr>
  </w:style>
  <w:style w:type="paragraph" w:customStyle="1" w:styleId="a">
    <w:name w:val="ԱՋԱՓՆՅԱԿ"/>
    <w:link w:val="Char0"/>
    <w:autoRedefine/>
    <w:rsid w:val="00680C8D"/>
    <w:pPr>
      <w:spacing w:line="276" w:lineRule="auto"/>
      <w:ind w:firstLine="851"/>
      <w:jc w:val="both"/>
    </w:pPr>
    <w:rPr>
      <w:rFonts w:ascii="Sylfaen" w:hAnsi="Sylfaen"/>
      <w:color w:val="5A5A5A"/>
      <w:spacing w:val="15"/>
      <w:sz w:val="24"/>
      <w:lang w:bidi="ar-SA"/>
    </w:rPr>
  </w:style>
  <w:style w:type="character" w:customStyle="1" w:styleId="Char0">
    <w:name w:val="ԱՋԱՓՆՅԱԿ Char"/>
    <w:link w:val="a"/>
    <w:rsid w:val="00680C8D"/>
    <w:rPr>
      <w:rFonts w:ascii="Sylfaen" w:hAnsi="Sylfaen"/>
      <w:color w:val="5A5A5A"/>
      <w:spacing w:val="15"/>
      <w:sz w:val="24"/>
      <w:lang w:bidi="ar-SA"/>
    </w:rPr>
  </w:style>
  <w:style w:type="paragraph" w:customStyle="1" w:styleId="a0">
    <w:name w:val="ՆՈՐՄԱԼ"/>
    <w:basedOn w:val="a"/>
    <w:link w:val="Char2"/>
    <w:autoRedefine/>
    <w:qFormat/>
    <w:rsid w:val="00680C8D"/>
    <w:pPr>
      <w:ind w:firstLine="567"/>
    </w:pPr>
    <w:rPr>
      <w:color w:val="000000"/>
    </w:rPr>
  </w:style>
  <w:style w:type="character" w:customStyle="1" w:styleId="Char2">
    <w:name w:val="ՆՈՐՄԱԼ Char"/>
    <w:link w:val="a0"/>
    <w:rsid w:val="00680C8D"/>
    <w:rPr>
      <w:rFonts w:ascii="Sylfaen" w:hAnsi="Sylfaen"/>
      <w:color w:val="000000"/>
      <w:spacing w:val="15"/>
      <w:sz w:val="24"/>
      <w:lang w:bidi="ar-SA"/>
    </w:rPr>
  </w:style>
  <w:style w:type="character" w:customStyle="1" w:styleId="UnresolvedMention1">
    <w:name w:val="Unresolved Mention1"/>
    <w:uiPriority w:val="99"/>
    <w:semiHidden/>
    <w:unhideWhenUsed/>
    <w:rsid w:val="00680C8D"/>
    <w:rPr>
      <w:color w:val="605E5C"/>
      <w:shd w:val="clear" w:color="auto" w:fill="E1DFDD"/>
    </w:rPr>
  </w:style>
  <w:style w:type="paragraph" w:customStyle="1" w:styleId="11">
    <w:name w:val="Указатель 11"/>
    <w:basedOn w:val="Normal"/>
    <w:rsid w:val="00680C8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680C8D"/>
    <w:pPr>
      <w:suppressAutoHyphens/>
      <w:spacing w:line="100" w:lineRule="atLeast"/>
    </w:pPr>
    <w:rPr>
      <w:kern w:val="1"/>
      <w:sz w:val="20"/>
      <w:szCs w:val="20"/>
      <w:lang w:val="en-AU" w:eastAsia="ar-SA" w:bidi="ar-SA"/>
    </w:rPr>
  </w:style>
  <w:style w:type="paragraph" w:customStyle="1" w:styleId="msolistparagraphcxspfirstmrcssattr">
    <w:name w:val="msolistparagraphcxspfirst_mr_css_attr"/>
    <w:basedOn w:val="Normal"/>
    <w:rsid w:val="00680C8D"/>
    <w:pPr>
      <w:spacing w:before="100" w:beforeAutospacing="1" w:after="100" w:afterAutospacing="1"/>
    </w:pPr>
    <w:rPr>
      <w:lang w:bidi="ar-SA"/>
    </w:rPr>
  </w:style>
  <w:style w:type="paragraph" w:customStyle="1" w:styleId="msolistparagraphcxspmiddlemrcssattr">
    <w:name w:val="msolistparagraphcxspmiddle_mr_css_attr"/>
    <w:basedOn w:val="Normal"/>
    <w:rsid w:val="00680C8D"/>
    <w:pPr>
      <w:spacing w:before="100" w:beforeAutospacing="1" w:after="100" w:afterAutospacing="1"/>
    </w:pPr>
    <w:rPr>
      <w:lang w:bidi="ar-SA"/>
    </w:rPr>
  </w:style>
  <w:style w:type="paragraph" w:customStyle="1" w:styleId="msolistparagraphcxsplastmrcssattr">
    <w:name w:val="msolistparagraphcxsplast_mr_css_attr"/>
    <w:basedOn w:val="Normal"/>
    <w:rsid w:val="00680C8D"/>
    <w:pPr>
      <w:spacing w:before="100" w:beforeAutospacing="1" w:after="100" w:afterAutospacing="1"/>
    </w:pPr>
    <w:rPr>
      <w:lang w:bidi="ar-SA"/>
    </w:rPr>
  </w:style>
  <w:style w:type="paragraph" w:customStyle="1" w:styleId="ListParagraph2">
    <w:name w:val="List Paragraph2"/>
    <w:basedOn w:val="Normal"/>
    <w:rsid w:val="00680C8D"/>
    <w:pPr>
      <w:ind w:left="720"/>
      <w:contextualSpacing/>
    </w:pPr>
    <w:rPr>
      <w:rFonts w:eastAsia="Calibri"/>
      <w:lang w:val="en-US" w:eastAsia="en-US" w:bidi="ar-SA"/>
    </w:rPr>
  </w:style>
  <w:style w:type="character" w:customStyle="1" w:styleId="UnresolvedMention2">
    <w:name w:val="Unresolved Mention2"/>
    <w:basedOn w:val="DefaultParagraphFont"/>
    <w:uiPriority w:val="99"/>
    <w:semiHidden/>
    <w:unhideWhenUsed/>
    <w:rsid w:val="00317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E59BD-8237-4EC4-8973-97344C78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5019</TotalTime>
  <Pages>73</Pages>
  <Words>18304</Words>
  <Characters>104339</Characters>
  <Application>Microsoft Office Word</Application>
  <DocSecurity>0</DocSecurity>
  <Lines>869</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122399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Vachagan Mejunc</cp:lastModifiedBy>
  <cp:revision>2403</cp:revision>
  <cp:lastPrinted>2018-02-16T07:12:00Z</cp:lastPrinted>
  <dcterms:created xsi:type="dcterms:W3CDTF">2019-10-28T07:04:00Z</dcterms:created>
  <dcterms:modified xsi:type="dcterms:W3CDTF">2026-02-13T12:09:00Z</dcterms:modified>
</cp:coreProperties>
</file>